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3F7" w:rsidRPr="00616B6E" w:rsidRDefault="002313F7" w:rsidP="002313F7">
      <w:pPr>
        <w:jc w:val="center"/>
        <w:rPr>
          <w:rFonts w:ascii="Arial Narrow" w:hAnsi="Arial Narrow"/>
          <w:b/>
          <w:i/>
          <w:u w:val="single"/>
        </w:rPr>
      </w:pPr>
      <w:r>
        <w:rPr>
          <w:rFonts w:ascii="Arial Narrow" w:hAnsi="Arial Narrow"/>
          <w:b/>
          <w:i/>
          <w:u w:val="single"/>
        </w:rPr>
        <w:t>During</w:t>
      </w:r>
      <w:r w:rsidRPr="00616B6E">
        <w:rPr>
          <w:rFonts w:ascii="Arial Narrow" w:hAnsi="Arial Narrow"/>
          <w:b/>
          <w:i/>
          <w:u w:val="single"/>
        </w:rPr>
        <w:t xml:space="preserve"> the Program</w:t>
      </w:r>
    </w:p>
    <w:p w:rsidR="00D427D0" w:rsidRDefault="00D427D0" w:rsidP="007275E1">
      <w:pPr>
        <w:jc w:val="both"/>
        <w:rPr>
          <w:rFonts w:ascii="Arial Narrow" w:hAnsi="Arial Narrow"/>
          <w:sz w:val="20"/>
          <w:szCs w:val="20"/>
        </w:rPr>
      </w:pPr>
    </w:p>
    <w:p w:rsidR="008968C5" w:rsidRDefault="008968C5" w:rsidP="007275E1">
      <w:pPr>
        <w:jc w:val="both"/>
        <w:rPr>
          <w:rFonts w:ascii="Arial Narrow" w:hAnsi="Arial Narrow"/>
          <w:sz w:val="20"/>
          <w:szCs w:val="20"/>
        </w:rPr>
      </w:pPr>
    </w:p>
    <w:p w:rsidR="00E802FB" w:rsidRDefault="00E802FB" w:rsidP="008968C5">
      <w:pPr>
        <w:tabs>
          <w:tab w:val="left" w:pos="540"/>
        </w:tabs>
        <w:jc w:val="both"/>
        <w:rPr>
          <w:rFonts w:ascii="Arial Narrow" w:hAnsi="Arial Narrow"/>
          <w:sz w:val="20"/>
          <w:szCs w:val="20"/>
        </w:rPr>
      </w:pPr>
      <w:r>
        <w:rPr>
          <w:rFonts w:ascii="Arial Narrow" w:hAnsi="Arial Narrow"/>
          <w:sz w:val="20"/>
          <w:szCs w:val="20"/>
        </w:rPr>
        <w:t xml:space="preserve">Have a pen and paper ready. </w:t>
      </w:r>
      <w:r w:rsidRPr="002156F9">
        <w:rPr>
          <w:rFonts w:ascii="Arial Narrow" w:hAnsi="Arial Narrow"/>
          <w:sz w:val="20"/>
          <w:szCs w:val="20"/>
        </w:rPr>
        <w:t>Consider the following terms</w:t>
      </w:r>
    </w:p>
    <w:p w:rsidR="00E802FB" w:rsidRDefault="00E802FB" w:rsidP="00E802FB">
      <w:pPr>
        <w:tabs>
          <w:tab w:val="left" w:pos="540"/>
        </w:tabs>
        <w:jc w:val="both"/>
        <w:rPr>
          <w:rFonts w:ascii="Arial Narrow" w:hAnsi="Arial Narrow"/>
          <w:sz w:val="20"/>
          <w:szCs w:val="20"/>
        </w:rPr>
      </w:pPr>
    </w:p>
    <w:p w:rsidR="00E802FB" w:rsidRPr="002156F9" w:rsidRDefault="00E802FB" w:rsidP="008968C5">
      <w:pPr>
        <w:tabs>
          <w:tab w:val="left" w:pos="0"/>
          <w:tab w:val="left" w:pos="540"/>
        </w:tabs>
        <w:jc w:val="both"/>
        <w:rPr>
          <w:rFonts w:ascii="Arial Narrow" w:hAnsi="Arial Narrow"/>
          <w:sz w:val="20"/>
          <w:szCs w:val="20"/>
        </w:rPr>
      </w:pPr>
      <w:r w:rsidRPr="002156F9">
        <w:rPr>
          <w:rFonts w:ascii="Arial Narrow" w:hAnsi="Arial Narrow"/>
          <w:sz w:val="20"/>
          <w:szCs w:val="20"/>
        </w:rPr>
        <w:t>As the program plays, as these terms occur, jot down a quick thought about them.</w:t>
      </w:r>
    </w:p>
    <w:p w:rsidR="00E802FB" w:rsidRPr="002156F9" w:rsidRDefault="00E802FB" w:rsidP="00E802FB">
      <w:pPr>
        <w:tabs>
          <w:tab w:val="left" w:pos="540"/>
        </w:tabs>
        <w:jc w:val="both"/>
        <w:rPr>
          <w:rFonts w:ascii="Arial Narrow" w:hAnsi="Arial Narrow"/>
          <w:sz w:val="20"/>
          <w:szCs w:val="20"/>
        </w:rPr>
      </w:pPr>
    </w:p>
    <w:p w:rsidR="00E802FB" w:rsidRPr="008968C5" w:rsidRDefault="00B407C2" w:rsidP="008968C5">
      <w:pPr>
        <w:tabs>
          <w:tab w:val="left" w:pos="0"/>
        </w:tabs>
        <w:jc w:val="both"/>
        <w:rPr>
          <w:rFonts w:ascii="Arial Narrow" w:hAnsi="Arial Narrow"/>
          <w:i/>
          <w:sz w:val="20"/>
          <w:szCs w:val="20"/>
        </w:rPr>
      </w:pPr>
      <w:r w:rsidRPr="008968C5">
        <w:rPr>
          <w:rFonts w:ascii="Arial Narrow" w:hAnsi="Arial Narrow"/>
          <w:i/>
          <w:sz w:val="20"/>
          <w:szCs w:val="20"/>
        </w:rPr>
        <w:t>hydrocarbons</w:t>
      </w:r>
      <w:r w:rsidR="00E802FB" w:rsidRPr="008968C5">
        <w:rPr>
          <w:rFonts w:ascii="Arial Narrow" w:hAnsi="Arial Narrow"/>
          <w:i/>
          <w:sz w:val="20"/>
          <w:szCs w:val="20"/>
        </w:rPr>
        <w:t>, viscosity, ethane, methane, covalent bonds, smog, alkenes, benzene, ethene (ethylene), isomers, saturated, cyclohexane, fossil fuels, precursor, porous, impervious, seismic survey, strata, toxic, fractional distillation, bubble caps, condense, petroleum gas, gasoline (petrol), kerosene (paraffin), diesel, fuel oil, asphalt (bitumen), cracking, catalyst, thermal, reformi</w:t>
      </w:r>
      <w:r w:rsidR="008968C5">
        <w:rPr>
          <w:rFonts w:ascii="Arial Narrow" w:hAnsi="Arial Narrow"/>
          <w:i/>
          <w:sz w:val="20"/>
          <w:szCs w:val="20"/>
        </w:rPr>
        <w:t>ng, branched chain, by-product</w:t>
      </w:r>
    </w:p>
    <w:p w:rsidR="00FB5860" w:rsidRDefault="00FB5860" w:rsidP="007275E1">
      <w:pPr>
        <w:jc w:val="both"/>
        <w:rPr>
          <w:rFonts w:ascii="Arial Narrow" w:hAnsi="Arial Narrow"/>
          <w:sz w:val="20"/>
          <w:szCs w:val="20"/>
        </w:rPr>
      </w:pPr>
    </w:p>
    <w:p w:rsidR="00E802FB" w:rsidRPr="00E56BFF" w:rsidRDefault="00B407C2"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Pr>
          <w:rFonts w:ascii="Arial Narrow" w:hAnsi="Arial Narrow"/>
          <w:sz w:val="20"/>
          <w:szCs w:val="20"/>
        </w:rPr>
        <w:t>h</w:t>
      </w:r>
      <w:r w:rsidRPr="00E56BFF">
        <w:rPr>
          <w:rFonts w:ascii="Arial Narrow" w:hAnsi="Arial Narrow"/>
          <w:sz w:val="20"/>
          <w:szCs w:val="20"/>
        </w:rPr>
        <w:t>ydrocarbons</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11648" behindDoc="0" locked="0" layoutInCell="1" allowOverlap="1">
                <wp:simplePos x="0" y="0"/>
                <wp:positionH relativeFrom="column">
                  <wp:posOffset>110490</wp:posOffset>
                </wp:positionH>
                <wp:positionV relativeFrom="paragraph">
                  <wp:posOffset>15875</wp:posOffset>
                </wp:positionV>
                <wp:extent cx="5139690" cy="396240"/>
                <wp:effectExtent l="0" t="0" r="0" b="0"/>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left:0;text-align:left;margin-left:8.7pt;margin-top:1.25pt;width:404.7pt;height:31.2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" stroked="f">
                <v:textbox>
                  <w:txbxContent>
                    <w:p w:rsidR="00E56BFF" w:rsidRDefault="00E56BFF" w:rsidP="00E56BFF">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12672" behindDoc="0" locked="0" layoutInCell="1" allowOverlap="1">
                <wp:simplePos x="0" y="0"/>
                <wp:positionH relativeFrom="column">
                  <wp:posOffset>202565</wp:posOffset>
                </wp:positionH>
                <wp:positionV relativeFrom="paragraph">
                  <wp:posOffset>60325</wp:posOffset>
                </wp:positionV>
                <wp:extent cx="5042535" cy="0"/>
                <wp:effectExtent l="12065" t="12700" r="12700" b="6350"/>
                <wp:wrapNone/>
                <wp:docPr id="6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4.75pt" to="413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gDtFA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"/>
            </w:pict>
          </mc:Fallback>
        </mc:AlternateContent>
      </w:r>
    </w:p>
    <w:p w:rsidR="00E802FB" w:rsidRPr="00E56BFF" w:rsidRDefault="00B407C2"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Pr>
          <w:rFonts w:ascii="Arial Narrow" w:hAnsi="Arial Narrow"/>
          <w:sz w:val="20"/>
          <w:szCs w:val="20"/>
        </w:rPr>
        <w:t>v</w:t>
      </w:r>
      <w:r w:rsidRPr="00E56BFF">
        <w:rPr>
          <w:rFonts w:ascii="Arial Narrow" w:hAnsi="Arial Narrow"/>
          <w:sz w:val="20"/>
          <w:szCs w:val="20"/>
        </w:rPr>
        <w:t>iscosity</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13696" behindDoc="0" locked="0" layoutInCell="1" allowOverlap="1">
                <wp:simplePos x="0" y="0"/>
                <wp:positionH relativeFrom="column">
                  <wp:posOffset>110490</wp:posOffset>
                </wp:positionH>
                <wp:positionV relativeFrom="paragraph">
                  <wp:posOffset>38735</wp:posOffset>
                </wp:positionV>
                <wp:extent cx="5139690" cy="396240"/>
                <wp:effectExtent l="0" t="635" r="0" b="3175"/>
                <wp:wrapNone/>
                <wp:docPr id="6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7" type="#_x0000_t202" style="position:absolute;left:0;text-align:left;margin-left:8.7pt;margin-top:3.05pt;width:404.7pt;height:31.2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" stroked="f">
                <v:textbox>
                  <w:txbxContent>
                    <w:p w:rsidR="00E56BFF" w:rsidRDefault="00E56BFF" w:rsidP="00E56BFF">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14720" behindDoc="0" locked="0" layoutInCell="1" allowOverlap="1">
                <wp:simplePos x="0" y="0"/>
                <wp:positionH relativeFrom="column">
                  <wp:posOffset>202565</wp:posOffset>
                </wp:positionH>
                <wp:positionV relativeFrom="paragraph">
                  <wp:posOffset>83185</wp:posOffset>
                </wp:positionV>
                <wp:extent cx="5042535" cy="0"/>
                <wp:effectExtent l="12065" t="6985" r="12700" b="12065"/>
                <wp:wrapNone/>
                <wp:docPr id="6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6.55pt" to="413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VpkFQ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"/>
            </w:pict>
          </mc:Fallback>
        </mc:AlternateContent>
      </w:r>
    </w:p>
    <w:p w:rsidR="00E802FB" w:rsidRPr="00E56BFF" w:rsidRDefault="00B407C2" w:rsidP="008968C5">
      <w:pPr>
        <w:numPr>
          <w:ilvl w:val="0"/>
          <w:numId w:val="29"/>
        </w:numPr>
        <w:tabs>
          <w:tab w:val="clear" w:pos="720"/>
          <w:tab w:val="num" w:pos="0"/>
          <w:tab w:val="num" w:pos="360"/>
          <w:tab w:val="left" w:pos="1440"/>
          <w:tab w:val="left" w:pos="1620"/>
        </w:tabs>
        <w:spacing w:line="320" w:lineRule="exact"/>
        <w:ind w:left="360"/>
        <w:jc w:val="both"/>
        <w:rPr>
          <w:rFonts w:ascii="Arial Narrow" w:hAnsi="Arial Narrow"/>
          <w:sz w:val="20"/>
          <w:szCs w:val="20"/>
        </w:rPr>
      </w:pPr>
      <w:r>
        <w:rPr>
          <w:rFonts w:ascii="Arial Narrow" w:hAnsi="Arial Narrow"/>
          <w:sz w:val="20"/>
          <w:szCs w:val="20"/>
        </w:rPr>
        <w:t>e</w:t>
      </w:r>
      <w:r w:rsidRPr="00E56BFF">
        <w:rPr>
          <w:rFonts w:ascii="Arial Narrow" w:hAnsi="Arial Narrow"/>
          <w:sz w:val="20"/>
          <w:szCs w:val="20"/>
        </w:rPr>
        <w:t>thane</w:t>
      </w:r>
    </w:p>
    <w:p w:rsidR="00E802FB" w:rsidRPr="00E56BFF" w:rsidRDefault="008901B9" w:rsidP="00E802FB">
      <w:pPr>
        <w:tabs>
          <w:tab w:val="left" w:pos="720"/>
          <w:tab w:val="left" w:pos="1440"/>
          <w:tab w:val="left" w:pos="162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15744" behindDoc="0" locked="0" layoutInCell="1" allowOverlap="1">
                <wp:simplePos x="0" y="0"/>
                <wp:positionH relativeFrom="column">
                  <wp:posOffset>110490</wp:posOffset>
                </wp:positionH>
                <wp:positionV relativeFrom="paragraph">
                  <wp:posOffset>635</wp:posOffset>
                </wp:positionV>
                <wp:extent cx="5139690" cy="396240"/>
                <wp:effectExtent l="0" t="635" r="0" b="3175"/>
                <wp:wrapNone/>
                <wp:docPr id="6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8" type="#_x0000_t202" style="position:absolute;left:0;text-align:left;margin-left:8.7pt;margin-top:.05pt;width:404.7pt;height:31.2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" stroked="f">
                <v:textbox>
                  <w:txbxContent>
                    <w:p w:rsidR="00E56BFF" w:rsidRDefault="00E56BFF" w:rsidP="00E56BFF">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 w:val="left" w:pos="162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16768" behindDoc="0" locked="0" layoutInCell="1" allowOverlap="1">
                <wp:simplePos x="0" y="0"/>
                <wp:positionH relativeFrom="column">
                  <wp:posOffset>202565</wp:posOffset>
                </wp:positionH>
                <wp:positionV relativeFrom="paragraph">
                  <wp:posOffset>45085</wp:posOffset>
                </wp:positionV>
                <wp:extent cx="5042535" cy="0"/>
                <wp:effectExtent l="12065" t="6985" r="12700" b="12065"/>
                <wp:wrapNone/>
                <wp:docPr id="6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3.55pt" to="413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"/>
            </w:pict>
          </mc:Fallback>
        </mc:AlternateContent>
      </w:r>
    </w:p>
    <w:p w:rsidR="00E802FB" w:rsidRPr="00E56BFF" w:rsidRDefault="00B407C2"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Pr>
          <w:rFonts w:ascii="Arial Narrow" w:hAnsi="Arial Narrow"/>
          <w:sz w:val="20"/>
          <w:szCs w:val="20"/>
        </w:rPr>
        <w:t>m</w:t>
      </w:r>
      <w:r w:rsidRPr="00E56BFF">
        <w:rPr>
          <w:rFonts w:ascii="Arial Narrow" w:hAnsi="Arial Narrow"/>
          <w:sz w:val="20"/>
          <w:szCs w:val="20"/>
        </w:rPr>
        <w:t>ethane</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g">
            <w:drawing>
              <wp:anchor distT="0" distB="0" distL="114300" distR="114300" simplePos="0" relativeHeight="251675136" behindDoc="0" locked="0" layoutInCell="1" allowOverlap="1">
                <wp:simplePos x="0" y="0"/>
                <wp:positionH relativeFrom="column">
                  <wp:posOffset>110490</wp:posOffset>
                </wp:positionH>
                <wp:positionV relativeFrom="paragraph">
                  <wp:posOffset>15875</wp:posOffset>
                </wp:positionV>
                <wp:extent cx="5139690" cy="396240"/>
                <wp:effectExtent l="0" t="0" r="7620" b="0"/>
                <wp:wrapNone/>
                <wp:docPr id="62" name="Group 3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9690" cy="396240"/>
                          <a:chOff x="1971" y="8065"/>
                          <a:chExt cx="8094" cy="624"/>
                        </a:xfrm>
                      </wpg:grpSpPr>
                      <wps:wsp>
                        <wps:cNvPr id="63" name="Text Box 283"/>
                        <wps:cNvSpPr txBox="1">
                          <a:spLocks noChangeArrowheads="1"/>
                        </wps:cNvSpPr>
                        <wps:spPr bwMode="auto">
                          <a:xfrm>
                            <a:off x="1971" y="8065"/>
                            <a:ext cx="8094" cy="6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3210" w:rsidRDefault="00AB3210" w:rsidP="00AB3210">
                              <w:pPr>
                                <w:spacing w:line="360" w:lineRule="auto"/>
                                <w:rPr>
                                  <w:sz w:val="20"/>
                                  <w:szCs w:val="20"/>
                                </w:rPr>
                              </w:pPr>
                            </w:p>
                          </w:txbxContent>
                        </wps:txbx>
                        <wps:bodyPr rot="0" vert="horz" wrap="square" lIns="91440" tIns="45720" rIns="91440" bIns="45720" anchor="t" anchorCtr="0" upright="1">
                          <a:noAutofit/>
                        </wps:bodyPr>
                      </wps:wsp>
                      <wps:wsp>
                        <wps:cNvPr id="64" name="Line 284"/>
                        <wps:cNvCnPr/>
                        <wps:spPr bwMode="auto">
                          <a:xfrm>
                            <a:off x="2116" y="8455"/>
                            <a:ext cx="79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5" o:spid="_x0000_s1029" style="position:absolute;left:0;text-align:left;margin-left:8.7pt;margin-top:1.25pt;width:404.7pt;height:31.2pt;z-index:251675136" coordorigin="1971,8065" coordsize="8094,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">
                <v:shape id="Text Box 283" o:spid="_x0000_s1030" type="#_x0000_t202" style="position:absolute;left:1971;top:8065;width:8094;height: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UWd8IA&#10;AADbAAAADwAAAGRycy9kb3ducmV2LnhtbESP3YrCMBSE7xd8h3AEbxZN/au7XaOooHjrzwMcm2Nb&#10;tjkpTbT17Y0geDnMzDfMfNmaUtypdoVlBcNBBII4tbrgTMH5tO3/gHAeWWNpmRQ8yMFy0fmaY6Jt&#10;wwe6H30mAoRdggpy76tESpfmZNANbEUcvKutDfog60zqGpsAN6UcRVEsDRYcFnKsaJNT+n+8GQXX&#10;ffM9/W0uO3+eHSbxGovZxT6U6nXb1R8IT63/hN/tvVYQj+H1Jf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tRZ3wgAAANsAAAAPAAAAAAAAAAAAAAAAAJgCAABkcnMvZG93&#10;bnJldi54bWxQSwUGAAAAAAQABAD1AAAAhwMAAAAA&#10;" stroked="f">
                  <v:textbox>
                    <w:txbxContent>
                      <w:p w:rsidR="00AB3210" w:rsidRDefault="00AB3210" w:rsidP="00AB3210">
                        <w:pPr>
                          <w:spacing w:line="360" w:lineRule="auto"/>
                          <w:rPr>
                            <w:sz w:val="20"/>
                            <w:szCs w:val="20"/>
                          </w:rPr>
                        </w:pPr>
                      </w:p>
                    </w:txbxContent>
                  </v:textbox>
                </v:shape>
                <v:line id="Line 284" o:spid="_x0000_s1031" style="position:absolute;visibility:visible;mso-wrap-style:square" from="2116,8455" to="10057,8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x+9sYAAADbAAAADwAAAGRycy9kb3ducmV2LnhtbESPT2vCQBTE74V+h+UJvdWNbQk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cfvbGAAAA2wAAAA8AAAAAAAAA&#10;AAAAAAAAoQIAAGRycy9kb3ducmV2LnhtbFBLBQYAAAAABAAEAPkAAACUAwAAAAA=&#10;"/>
              </v:group>
            </w:pict>
          </mc:Fallback>
        </mc:AlternateContent>
      </w:r>
    </w:p>
    <w:p w:rsidR="00E802FB" w:rsidRPr="00E56BFF" w:rsidRDefault="00E802FB" w:rsidP="00E802FB">
      <w:pPr>
        <w:tabs>
          <w:tab w:val="left" w:pos="720"/>
          <w:tab w:val="left" w:pos="1440"/>
        </w:tabs>
        <w:spacing w:line="320" w:lineRule="exact"/>
        <w:jc w:val="both"/>
        <w:rPr>
          <w:rFonts w:ascii="Arial Narrow" w:hAnsi="Arial Narrow"/>
          <w:sz w:val="20"/>
          <w:szCs w:val="20"/>
        </w:rPr>
      </w:pP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covalent bonds</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17792" behindDoc="0" locked="0" layoutInCell="1" allowOverlap="1">
                <wp:simplePos x="0" y="0"/>
                <wp:positionH relativeFrom="column">
                  <wp:posOffset>110490</wp:posOffset>
                </wp:positionH>
                <wp:positionV relativeFrom="paragraph">
                  <wp:posOffset>38735</wp:posOffset>
                </wp:positionV>
                <wp:extent cx="5139690" cy="396240"/>
                <wp:effectExtent l="0" t="635" r="0" b="3175"/>
                <wp:wrapNone/>
                <wp:docPr id="6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2" type="#_x0000_t202" style="position:absolute;left:0;text-align:left;margin-left:8.7pt;margin-top:3.05pt;width:404.7pt;height:31.2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" stroked="f">
                <v:textbox>
                  <w:txbxContent>
                    <w:p w:rsidR="00E56BFF" w:rsidRDefault="00E56BFF" w:rsidP="00E56BFF">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18816" behindDoc="0" locked="0" layoutInCell="1" allowOverlap="1">
                <wp:simplePos x="0" y="0"/>
                <wp:positionH relativeFrom="column">
                  <wp:posOffset>202565</wp:posOffset>
                </wp:positionH>
                <wp:positionV relativeFrom="paragraph">
                  <wp:posOffset>83185</wp:posOffset>
                </wp:positionV>
                <wp:extent cx="5042535" cy="0"/>
                <wp:effectExtent l="12065" t="6985" r="12700" b="12065"/>
                <wp:wrapNone/>
                <wp:docPr id="6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6.55pt" to="413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uXF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smog</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19840" behindDoc="0" locked="0" layoutInCell="1" allowOverlap="1">
                <wp:simplePos x="0" y="0"/>
                <wp:positionH relativeFrom="column">
                  <wp:posOffset>110490</wp:posOffset>
                </wp:positionH>
                <wp:positionV relativeFrom="paragraph">
                  <wp:posOffset>635</wp:posOffset>
                </wp:positionV>
                <wp:extent cx="5139690" cy="396240"/>
                <wp:effectExtent l="0" t="635" r="0" b="3175"/>
                <wp:wrapNone/>
                <wp:docPr id="5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3" type="#_x0000_t202" style="position:absolute;left:0;text-align:left;margin-left:8.7pt;margin-top:.05pt;width:404.7pt;height:31.2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" stroked="f">
                <v:textbox>
                  <w:txbxContent>
                    <w:p w:rsidR="00E56BFF" w:rsidRDefault="00E56BFF" w:rsidP="00E56BFF">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20864" behindDoc="0" locked="0" layoutInCell="1" allowOverlap="1">
                <wp:simplePos x="0" y="0"/>
                <wp:positionH relativeFrom="column">
                  <wp:posOffset>202565</wp:posOffset>
                </wp:positionH>
                <wp:positionV relativeFrom="paragraph">
                  <wp:posOffset>45085</wp:posOffset>
                </wp:positionV>
                <wp:extent cx="5042535" cy="0"/>
                <wp:effectExtent l="12065" t="6985" r="12700" b="12065"/>
                <wp:wrapNone/>
                <wp:docPr id="58"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3.55pt" to="413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alkenes</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21888" behindDoc="0" locked="0" layoutInCell="1" allowOverlap="1">
                <wp:simplePos x="0" y="0"/>
                <wp:positionH relativeFrom="column">
                  <wp:posOffset>110490</wp:posOffset>
                </wp:positionH>
                <wp:positionV relativeFrom="paragraph">
                  <wp:posOffset>15875</wp:posOffset>
                </wp:positionV>
                <wp:extent cx="5139690" cy="396240"/>
                <wp:effectExtent l="0" t="0" r="0" b="0"/>
                <wp:wrapNone/>
                <wp:docPr id="5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34" type="#_x0000_t202" style="position:absolute;left:0;text-align:left;margin-left:8.7pt;margin-top:1.25pt;width:404.7pt;height:31.2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" stroked="f">
                <v:textbox>
                  <w:txbxContent>
                    <w:p w:rsidR="00E56BFF" w:rsidRDefault="00E56BFF" w:rsidP="00E56BFF">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22912" behindDoc="0" locked="0" layoutInCell="1" allowOverlap="1">
                <wp:simplePos x="0" y="0"/>
                <wp:positionH relativeFrom="column">
                  <wp:posOffset>202565</wp:posOffset>
                </wp:positionH>
                <wp:positionV relativeFrom="paragraph">
                  <wp:posOffset>60325</wp:posOffset>
                </wp:positionV>
                <wp:extent cx="5042535" cy="0"/>
                <wp:effectExtent l="12065" t="12700" r="12700" b="6350"/>
                <wp:wrapNone/>
                <wp:docPr id="56"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4.75pt" to="413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"/>
            </w:pict>
          </mc:Fallback>
        </mc:AlternateContent>
      </w:r>
    </w:p>
    <w:p w:rsidR="00E802FB" w:rsidRPr="00E56BFF" w:rsidRDefault="008901B9"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ins w:id="0" w:author="Rebeka Leigh Sommers" w:date="2007-03-15T11:41:00Z">
        <w:r>
          <w:rPr>
            <w:rFonts w:ascii="Arial Narrow" w:hAnsi="Arial Narrow"/>
            <w:noProof/>
            <w:sz w:val="20"/>
            <w:szCs w:val="20"/>
            <w:lang w:eastAsia="en-AU"/>
          </w:rPr>
          <mc:AlternateContent>
            <mc:Choice Requires="wps">
              <w:drawing>
                <wp:anchor distT="0" distB="0" distL="114300" distR="114300" simplePos="0" relativeHeight="251623936" behindDoc="0" locked="0" layoutInCell="1" allowOverlap="1">
                  <wp:simplePos x="0" y="0"/>
                  <wp:positionH relativeFrom="column">
                    <wp:posOffset>110490</wp:posOffset>
                  </wp:positionH>
                  <wp:positionV relativeFrom="paragraph">
                    <wp:posOffset>180975</wp:posOffset>
                  </wp:positionV>
                  <wp:extent cx="5139690" cy="396240"/>
                  <wp:effectExtent l="0" t="0" r="0" b="3810"/>
                  <wp:wrapNone/>
                  <wp:docPr id="5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5" type="#_x0000_t202" style="position:absolute;left:0;text-align:left;margin-left:8.7pt;margin-top:14.25pt;width:404.7pt;height:31.2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" stroked="f">
                  <v:textbox>
                    <w:txbxContent>
                      <w:p w:rsidR="00E56BFF" w:rsidRDefault="00E56BFF" w:rsidP="00E56BFF">
                        <w:pPr>
                          <w:spacing w:line="360" w:lineRule="auto"/>
                          <w:rPr>
                            <w:sz w:val="20"/>
                            <w:szCs w:val="20"/>
                          </w:rPr>
                        </w:pPr>
                      </w:p>
                    </w:txbxContent>
                  </v:textbox>
                </v:shape>
              </w:pict>
            </mc:Fallback>
          </mc:AlternateContent>
        </w:r>
      </w:ins>
      <w:r w:rsidR="00E802FB" w:rsidRPr="00E56BFF">
        <w:rPr>
          <w:rFonts w:ascii="Arial Narrow" w:hAnsi="Arial Narrow"/>
          <w:sz w:val="20"/>
          <w:szCs w:val="20"/>
        </w:rPr>
        <w:t>benzene</w:t>
      </w:r>
    </w:p>
    <w:p w:rsidR="00E802FB" w:rsidRPr="00E56BFF" w:rsidRDefault="00E802FB" w:rsidP="00E802FB">
      <w:pPr>
        <w:tabs>
          <w:tab w:val="left" w:pos="720"/>
          <w:tab w:val="left" w:pos="1440"/>
        </w:tabs>
        <w:spacing w:line="320" w:lineRule="exact"/>
        <w:jc w:val="both"/>
        <w:rPr>
          <w:rFonts w:ascii="Arial Narrow" w:hAnsi="Arial Narrow"/>
          <w:sz w:val="20"/>
          <w:szCs w:val="20"/>
        </w:rPr>
      </w:pP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24960" behindDoc="0" locked="0" layoutInCell="1" allowOverlap="1">
                <wp:simplePos x="0" y="0"/>
                <wp:positionH relativeFrom="column">
                  <wp:posOffset>202565</wp:posOffset>
                </wp:positionH>
                <wp:positionV relativeFrom="paragraph">
                  <wp:posOffset>22225</wp:posOffset>
                </wp:positionV>
                <wp:extent cx="5042535" cy="0"/>
                <wp:effectExtent l="12065" t="12700" r="12700" b="6350"/>
                <wp:wrapNone/>
                <wp:docPr id="5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1.75pt" to="413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ethene</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25984" behindDoc="0" locked="0" layoutInCell="1" allowOverlap="1">
                <wp:simplePos x="0" y="0"/>
                <wp:positionH relativeFrom="column">
                  <wp:posOffset>110490</wp:posOffset>
                </wp:positionH>
                <wp:positionV relativeFrom="paragraph">
                  <wp:posOffset>635</wp:posOffset>
                </wp:positionV>
                <wp:extent cx="5139690" cy="396240"/>
                <wp:effectExtent l="0" t="635" r="0" b="3175"/>
                <wp:wrapNone/>
                <wp:docPr id="5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6" type="#_x0000_t202" style="position:absolute;left:0;text-align:left;margin-left:8.7pt;margin-top:.05pt;width:404.7pt;height:31.2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" stroked="f">
                <v:textbox>
                  <w:txbxContent>
                    <w:p w:rsidR="00E56BFF" w:rsidRDefault="00E56BFF" w:rsidP="00E56BFF">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27008" behindDoc="0" locked="0" layoutInCell="1" allowOverlap="1">
                <wp:simplePos x="0" y="0"/>
                <wp:positionH relativeFrom="column">
                  <wp:posOffset>202565</wp:posOffset>
                </wp:positionH>
                <wp:positionV relativeFrom="paragraph">
                  <wp:posOffset>45085</wp:posOffset>
                </wp:positionV>
                <wp:extent cx="5042535" cy="0"/>
                <wp:effectExtent l="12065" t="6985" r="12700" b="12065"/>
                <wp:wrapNone/>
                <wp:docPr id="5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3.55pt" to="413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isomers</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28032" behindDoc="0" locked="0" layoutInCell="1" allowOverlap="1">
                <wp:simplePos x="0" y="0"/>
                <wp:positionH relativeFrom="column">
                  <wp:posOffset>110490</wp:posOffset>
                </wp:positionH>
                <wp:positionV relativeFrom="paragraph">
                  <wp:posOffset>15875</wp:posOffset>
                </wp:positionV>
                <wp:extent cx="5139690" cy="396240"/>
                <wp:effectExtent l="0" t="0" r="0" b="0"/>
                <wp:wrapNone/>
                <wp:docPr id="5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7" type="#_x0000_t202" style="position:absolute;left:0;text-align:left;margin-left:8.7pt;margin-top:1.25pt;width:404.7pt;height:31.2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" stroked="f">
                <v:textbox>
                  <w:txbxContent>
                    <w:p w:rsidR="00E56BFF" w:rsidRDefault="00E56BFF" w:rsidP="00E56BFF">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29056" behindDoc="0" locked="0" layoutInCell="1" allowOverlap="1">
                <wp:simplePos x="0" y="0"/>
                <wp:positionH relativeFrom="column">
                  <wp:posOffset>202565</wp:posOffset>
                </wp:positionH>
                <wp:positionV relativeFrom="paragraph">
                  <wp:posOffset>60325</wp:posOffset>
                </wp:positionV>
                <wp:extent cx="5042535" cy="0"/>
                <wp:effectExtent l="12065" t="12700" r="12700" b="6350"/>
                <wp:wrapNone/>
                <wp:docPr id="50"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4.75pt" to="413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saturated</w:t>
      </w:r>
    </w:p>
    <w:p w:rsidR="00E802FB"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g">
            <w:drawing>
              <wp:anchor distT="0" distB="0" distL="114300" distR="114300" simplePos="0" relativeHeight="251630080" behindDoc="0" locked="0" layoutInCell="1" allowOverlap="1">
                <wp:simplePos x="0" y="0"/>
                <wp:positionH relativeFrom="column">
                  <wp:posOffset>110490</wp:posOffset>
                </wp:positionH>
                <wp:positionV relativeFrom="paragraph">
                  <wp:posOffset>38735</wp:posOffset>
                </wp:positionV>
                <wp:extent cx="5139690" cy="396240"/>
                <wp:effectExtent l="0" t="635" r="7620" b="3175"/>
                <wp:wrapNone/>
                <wp:docPr id="47" name="Group 3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9690" cy="396240"/>
                          <a:chOff x="1971" y="14821"/>
                          <a:chExt cx="8094" cy="624"/>
                        </a:xfrm>
                      </wpg:grpSpPr>
                      <wps:wsp>
                        <wps:cNvPr id="48" name="Text Box 50"/>
                        <wps:cNvSpPr txBox="1">
                          <a:spLocks noChangeArrowheads="1"/>
                        </wps:cNvSpPr>
                        <wps:spPr bwMode="auto">
                          <a:xfrm>
                            <a:off x="1971" y="14821"/>
                            <a:ext cx="8094" cy="6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wps:wsp>
                        <wps:cNvPr id="49" name="Line 51"/>
                        <wps:cNvCnPr/>
                        <wps:spPr bwMode="auto">
                          <a:xfrm>
                            <a:off x="2116" y="15211"/>
                            <a:ext cx="79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58" o:spid="_x0000_s1038" style="position:absolute;left:0;text-align:left;margin-left:8.7pt;margin-top:3.05pt;width:404.7pt;height:31.2pt;z-index:251630080" coordorigin="1971,14821" coordsize="8094,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">
                <v:shape id="Text Box 50" o:spid="_x0000_s1039" type="#_x0000_t202" style="position:absolute;left:1971;top:14821;width:8094;height: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TYZrwA&#10;AADbAAAADwAAAGRycy9kb3ducmV2LnhtbERPSwrCMBDdC94hjOBGNFX8VqOooLj1c4CxGdtiMylN&#10;tPX2ZiG4fLz/atOYQrypcrllBcNBBII4sTrnVMHteujPQTiPrLGwTAo+5GCzbrdWGGtb85neF5+K&#10;EMIuRgWZ92UspUsyMugGtiQO3MNWBn2AVSp1hXUIN4UcRdFUGsw5NGRY0j6j5Hl5GQWPU92bLOr7&#10;0d9m5/F0h/nsbj9KdTvNdgnCU+P/4p/7pBWMw9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gpNhmvAAAANsAAAAPAAAAAAAAAAAAAAAAAJgCAABkcnMvZG93bnJldi54&#10;bWxQSwUGAAAAAAQABAD1AAAAgQMAAAAA&#10;" stroked="f">
                  <v:textbox>
                    <w:txbxContent>
                      <w:p w:rsidR="00E56BFF" w:rsidRDefault="00E56BFF" w:rsidP="00E56BFF">
                        <w:pPr>
                          <w:spacing w:line="360" w:lineRule="auto"/>
                          <w:rPr>
                            <w:sz w:val="20"/>
                            <w:szCs w:val="20"/>
                          </w:rPr>
                        </w:pPr>
                      </w:p>
                    </w:txbxContent>
                  </v:textbox>
                </v:shape>
                <v:line id="Line 51" o:spid="_x0000_s1040" style="position:absolute;visibility:visible;mso-wrap-style:square" from="2116,15211" to="10057,152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group>
            </w:pict>
          </mc:Fallback>
        </mc:AlternateContent>
      </w:r>
    </w:p>
    <w:p w:rsidR="00E56BFF" w:rsidRPr="00E56BFF" w:rsidRDefault="00E56BFF" w:rsidP="00E802FB">
      <w:pPr>
        <w:tabs>
          <w:tab w:val="left" w:pos="720"/>
          <w:tab w:val="left" w:pos="1440"/>
        </w:tabs>
        <w:spacing w:line="320" w:lineRule="exact"/>
        <w:jc w:val="both"/>
        <w:rPr>
          <w:rFonts w:ascii="Arial Narrow" w:hAnsi="Arial Narrow"/>
          <w:sz w:val="20"/>
          <w:szCs w:val="20"/>
        </w:rPr>
      </w:pPr>
    </w:p>
    <w:p w:rsidR="00E802FB" w:rsidRPr="00E56BFF" w:rsidRDefault="00E56BFF" w:rsidP="00E802FB">
      <w:pPr>
        <w:tabs>
          <w:tab w:val="left" w:pos="720"/>
          <w:tab w:val="left" w:pos="1440"/>
        </w:tabs>
        <w:spacing w:line="320" w:lineRule="exact"/>
        <w:jc w:val="both"/>
        <w:rPr>
          <w:rFonts w:ascii="Arial Narrow" w:hAnsi="Arial Narrow"/>
          <w:sz w:val="20"/>
          <w:szCs w:val="20"/>
        </w:rPr>
      </w:pPr>
      <w:r>
        <w:rPr>
          <w:rFonts w:ascii="Arial Narrow" w:hAnsi="Arial Narrow"/>
          <w:sz w:val="20"/>
          <w:szCs w:val="20"/>
        </w:rPr>
        <w:br w:type="page"/>
      </w:r>
    </w:p>
    <w:p w:rsidR="00E802FB" w:rsidRPr="00E56BFF" w:rsidRDefault="008901B9"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ins w:id="1" w:author="Rebeka Leigh Sommers" w:date="2007-03-15T11:41:00Z">
        <w:r>
          <w:rPr>
            <w:rFonts w:ascii="Arial Narrow" w:hAnsi="Arial Narrow"/>
            <w:noProof/>
            <w:sz w:val="20"/>
            <w:szCs w:val="20"/>
            <w:lang w:eastAsia="en-AU"/>
          </w:rPr>
          <mc:AlternateContent>
            <mc:Choice Requires="wps">
              <w:drawing>
                <wp:anchor distT="0" distB="0" distL="114300" distR="114300" simplePos="0" relativeHeight="251648512" behindDoc="0" locked="0" layoutInCell="1" allowOverlap="1">
                  <wp:simplePos x="0" y="0"/>
                  <wp:positionH relativeFrom="column">
                    <wp:posOffset>110490</wp:posOffset>
                  </wp:positionH>
                  <wp:positionV relativeFrom="paragraph">
                    <wp:posOffset>193675</wp:posOffset>
                  </wp:positionV>
                  <wp:extent cx="5139690" cy="396240"/>
                  <wp:effectExtent l="0" t="3175" r="0" b="635"/>
                  <wp:wrapNone/>
                  <wp:docPr id="46"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D72" w:rsidRDefault="00925D72" w:rsidP="00925D72">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41" type="#_x0000_t202" style="position:absolute;left:0;text-align:left;margin-left:8.7pt;margin-top:15.25pt;width:404.7pt;height:31.2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" stroked="f">
                  <v:textbox>
                    <w:txbxContent>
                      <w:p w:rsidR="00925D72" w:rsidRDefault="00925D72" w:rsidP="00925D72">
                        <w:pPr>
                          <w:spacing w:line="360" w:lineRule="auto"/>
                          <w:rPr>
                            <w:sz w:val="20"/>
                            <w:szCs w:val="20"/>
                          </w:rPr>
                        </w:pPr>
                      </w:p>
                    </w:txbxContent>
                  </v:textbox>
                </v:shape>
              </w:pict>
            </mc:Fallback>
          </mc:AlternateContent>
        </w:r>
      </w:ins>
      <w:r w:rsidR="00E802FB" w:rsidRPr="00E56BFF">
        <w:rPr>
          <w:rFonts w:ascii="Arial Narrow" w:hAnsi="Arial Narrow"/>
          <w:sz w:val="20"/>
          <w:szCs w:val="20"/>
        </w:rPr>
        <w:t>cyclohexane</w:t>
      </w:r>
    </w:p>
    <w:p w:rsidR="00E802FB" w:rsidRPr="00E56BFF" w:rsidRDefault="00E802FB" w:rsidP="00E802FB">
      <w:pPr>
        <w:tabs>
          <w:tab w:val="left" w:pos="720"/>
          <w:tab w:val="left" w:pos="1440"/>
        </w:tabs>
        <w:spacing w:line="320" w:lineRule="exact"/>
        <w:jc w:val="both"/>
        <w:rPr>
          <w:rFonts w:ascii="Arial Narrow" w:hAnsi="Arial Narrow"/>
          <w:sz w:val="20"/>
          <w:szCs w:val="20"/>
        </w:rPr>
      </w:pP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49536" behindDoc="0" locked="0" layoutInCell="1" allowOverlap="1">
                <wp:simplePos x="0" y="0"/>
                <wp:positionH relativeFrom="column">
                  <wp:posOffset>202565</wp:posOffset>
                </wp:positionH>
                <wp:positionV relativeFrom="paragraph">
                  <wp:posOffset>34925</wp:posOffset>
                </wp:positionV>
                <wp:extent cx="5042535" cy="0"/>
                <wp:effectExtent l="12065" t="6350" r="12700" b="12700"/>
                <wp:wrapNone/>
                <wp:docPr id="4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2.75pt" to="413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fossil fuels</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50560" behindDoc="0" locked="0" layoutInCell="1" allowOverlap="1">
                <wp:simplePos x="0" y="0"/>
                <wp:positionH relativeFrom="column">
                  <wp:posOffset>110490</wp:posOffset>
                </wp:positionH>
                <wp:positionV relativeFrom="paragraph">
                  <wp:posOffset>13335</wp:posOffset>
                </wp:positionV>
                <wp:extent cx="5139690" cy="396240"/>
                <wp:effectExtent l="0" t="3810" r="0" b="0"/>
                <wp:wrapNone/>
                <wp:docPr id="44"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D72" w:rsidRDefault="00925D72" w:rsidP="00925D72">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42" type="#_x0000_t202" style="position:absolute;left:0;text-align:left;margin-left:8.7pt;margin-top:1.05pt;width:404.7pt;height:31.2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" stroked="f">
                <v:textbox>
                  <w:txbxContent>
                    <w:p w:rsidR="00925D72" w:rsidRDefault="00925D72" w:rsidP="00925D72">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51584" behindDoc="0" locked="0" layoutInCell="1" allowOverlap="1">
                <wp:simplePos x="0" y="0"/>
                <wp:positionH relativeFrom="column">
                  <wp:posOffset>202565</wp:posOffset>
                </wp:positionH>
                <wp:positionV relativeFrom="paragraph">
                  <wp:posOffset>57785</wp:posOffset>
                </wp:positionV>
                <wp:extent cx="5042535" cy="0"/>
                <wp:effectExtent l="12065" t="10160" r="12700" b="8890"/>
                <wp:wrapNone/>
                <wp:docPr id="4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4.55pt" to="413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rxm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precursor</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52608" behindDoc="0" locked="0" layoutInCell="1" allowOverlap="1">
                <wp:simplePos x="0" y="0"/>
                <wp:positionH relativeFrom="column">
                  <wp:posOffset>110490</wp:posOffset>
                </wp:positionH>
                <wp:positionV relativeFrom="paragraph">
                  <wp:posOffset>28575</wp:posOffset>
                </wp:positionV>
                <wp:extent cx="5139690" cy="396240"/>
                <wp:effectExtent l="0" t="0" r="0" b="3810"/>
                <wp:wrapNone/>
                <wp:docPr id="42"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D72" w:rsidRDefault="00925D72" w:rsidP="00925D72">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43" type="#_x0000_t202" style="position:absolute;left:0;text-align:left;margin-left:8.7pt;margin-top:2.25pt;width:404.7pt;height:31.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" stroked="f">
                <v:textbox>
                  <w:txbxContent>
                    <w:p w:rsidR="00925D72" w:rsidRDefault="00925D72" w:rsidP="00925D72">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53632" behindDoc="0" locked="0" layoutInCell="1" allowOverlap="1">
                <wp:simplePos x="0" y="0"/>
                <wp:positionH relativeFrom="column">
                  <wp:posOffset>202565</wp:posOffset>
                </wp:positionH>
                <wp:positionV relativeFrom="paragraph">
                  <wp:posOffset>73025</wp:posOffset>
                </wp:positionV>
                <wp:extent cx="5042535" cy="0"/>
                <wp:effectExtent l="12065" t="6350" r="12700" b="12700"/>
                <wp:wrapNone/>
                <wp:docPr id="41"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5.75pt" to="413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GHuFQIAACo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porous</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54656" behindDoc="0" locked="0" layoutInCell="1" allowOverlap="1">
                <wp:simplePos x="0" y="0"/>
                <wp:positionH relativeFrom="column">
                  <wp:posOffset>110490</wp:posOffset>
                </wp:positionH>
                <wp:positionV relativeFrom="paragraph">
                  <wp:posOffset>51435</wp:posOffset>
                </wp:positionV>
                <wp:extent cx="5139690" cy="396240"/>
                <wp:effectExtent l="0" t="3810" r="0" b="0"/>
                <wp:wrapNone/>
                <wp:docPr id="40"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D72" w:rsidRDefault="00925D72" w:rsidP="00925D72">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44" type="#_x0000_t202" style="position:absolute;left:0;text-align:left;margin-left:8.7pt;margin-top:4.05pt;width:404.7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" stroked="f">
                <v:textbox>
                  <w:txbxContent>
                    <w:p w:rsidR="00925D72" w:rsidRDefault="00925D72" w:rsidP="00925D72">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55680" behindDoc="0" locked="0" layoutInCell="1" allowOverlap="1">
                <wp:simplePos x="0" y="0"/>
                <wp:positionH relativeFrom="column">
                  <wp:posOffset>202565</wp:posOffset>
                </wp:positionH>
                <wp:positionV relativeFrom="paragraph">
                  <wp:posOffset>95885</wp:posOffset>
                </wp:positionV>
                <wp:extent cx="5042535" cy="0"/>
                <wp:effectExtent l="12065" t="10160" r="12700" b="8890"/>
                <wp:wrapNone/>
                <wp:docPr id="39"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7.55pt" to="413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impervious</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56704" behindDoc="0" locked="0" layoutInCell="1" allowOverlap="1">
                <wp:simplePos x="0" y="0"/>
                <wp:positionH relativeFrom="column">
                  <wp:posOffset>110490</wp:posOffset>
                </wp:positionH>
                <wp:positionV relativeFrom="paragraph">
                  <wp:posOffset>13335</wp:posOffset>
                </wp:positionV>
                <wp:extent cx="5139690" cy="396240"/>
                <wp:effectExtent l="0" t="3810" r="0" b="0"/>
                <wp:wrapNone/>
                <wp:docPr id="3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D72" w:rsidRDefault="00925D72" w:rsidP="00925D72">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45" type="#_x0000_t202" style="position:absolute;left:0;text-align:left;margin-left:8.7pt;margin-top:1.05pt;width:404.7pt;height:31.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" stroked="f">
                <v:textbox>
                  <w:txbxContent>
                    <w:p w:rsidR="00925D72" w:rsidRDefault="00925D72" w:rsidP="00925D72">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57728" behindDoc="0" locked="0" layoutInCell="1" allowOverlap="1">
                <wp:simplePos x="0" y="0"/>
                <wp:positionH relativeFrom="column">
                  <wp:posOffset>202565</wp:posOffset>
                </wp:positionH>
                <wp:positionV relativeFrom="paragraph">
                  <wp:posOffset>57785</wp:posOffset>
                </wp:positionV>
                <wp:extent cx="5042535" cy="0"/>
                <wp:effectExtent l="12065" t="10160" r="12700" b="8890"/>
                <wp:wrapNone/>
                <wp:docPr id="3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4.55pt" to="413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oqt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seismic survey</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58752" behindDoc="0" locked="0" layoutInCell="1" allowOverlap="1">
                <wp:simplePos x="0" y="0"/>
                <wp:positionH relativeFrom="column">
                  <wp:posOffset>110490</wp:posOffset>
                </wp:positionH>
                <wp:positionV relativeFrom="paragraph">
                  <wp:posOffset>28575</wp:posOffset>
                </wp:positionV>
                <wp:extent cx="5139690" cy="396240"/>
                <wp:effectExtent l="0" t="0" r="0" b="3810"/>
                <wp:wrapNone/>
                <wp:docPr id="36"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D72" w:rsidRDefault="00925D72" w:rsidP="00925D72">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46" type="#_x0000_t202" style="position:absolute;left:0;text-align:left;margin-left:8.7pt;margin-top:2.25pt;width:404.7pt;height:31.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" stroked="f">
                <v:textbox>
                  <w:txbxContent>
                    <w:p w:rsidR="00925D72" w:rsidRDefault="00925D72" w:rsidP="00925D72">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59776" behindDoc="0" locked="0" layoutInCell="1" allowOverlap="1">
                <wp:simplePos x="0" y="0"/>
                <wp:positionH relativeFrom="column">
                  <wp:posOffset>202565</wp:posOffset>
                </wp:positionH>
                <wp:positionV relativeFrom="paragraph">
                  <wp:posOffset>73025</wp:posOffset>
                </wp:positionV>
                <wp:extent cx="5042535" cy="0"/>
                <wp:effectExtent l="12065" t="6350" r="12700" b="12700"/>
                <wp:wrapNone/>
                <wp:docPr id="35"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5.75pt" to="413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lB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"/>
            </w:pict>
          </mc:Fallback>
        </mc:AlternateContent>
      </w:r>
    </w:p>
    <w:p w:rsidR="00E802FB" w:rsidRPr="00E56BFF" w:rsidRDefault="008901B9"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ins w:id="2" w:author="Rebeka Leigh Sommers" w:date="2007-03-15T11:41:00Z">
        <w:r>
          <w:rPr>
            <w:rFonts w:ascii="Arial Narrow" w:hAnsi="Arial Narrow"/>
            <w:noProof/>
            <w:sz w:val="20"/>
            <w:szCs w:val="20"/>
            <w:lang w:eastAsia="en-AU"/>
          </w:rPr>
          <mc:AlternateContent>
            <mc:Choice Requires="wps">
              <w:drawing>
                <wp:anchor distT="0" distB="0" distL="114300" distR="114300" simplePos="0" relativeHeight="251660800" behindDoc="0" locked="0" layoutInCell="1" allowOverlap="1">
                  <wp:simplePos x="0" y="0"/>
                  <wp:positionH relativeFrom="column">
                    <wp:posOffset>110490</wp:posOffset>
                  </wp:positionH>
                  <wp:positionV relativeFrom="paragraph">
                    <wp:posOffset>193675</wp:posOffset>
                  </wp:positionV>
                  <wp:extent cx="5139690" cy="396240"/>
                  <wp:effectExtent l="0" t="3175" r="0" b="635"/>
                  <wp:wrapNone/>
                  <wp:docPr id="34"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D72" w:rsidRDefault="00925D72" w:rsidP="00925D72">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47" type="#_x0000_t202" style="position:absolute;left:0;text-align:left;margin-left:8.7pt;margin-top:15.25pt;width:404.7pt;height:3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" stroked="f">
                  <v:textbox>
                    <w:txbxContent>
                      <w:p w:rsidR="00925D72" w:rsidRDefault="00925D72" w:rsidP="00925D72">
                        <w:pPr>
                          <w:spacing w:line="360" w:lineRule="auto"/>
                          <w:rPr>
                            <w:sz w:val="20"/>
                            <w:szCs w:val="20"/>
                          </w:rPr>
                        </w:pPr>
                      </w:p>
                    </w:txbxContent>
                  </v:textbox>
                </v:shape>
              </w:pict>
            </mc:Fallback>
          </mc:AlternateContent>
        </w:r>
      </w:ins>
      <w:r w:rsidR="00E802FB" w:rsidRPr="00E56BFF">
        <w:rPr>
          <w:rFonts w:ascii="Arial Narrow" w:hAnsi="Arial Narrow"/>
          <w:sz w:val="20"/>
          <w:szCs w:val="20"/>
        </w:rPr>
        <w:t>strata</w:t>
      </w:r>
    </w:p>
    <w:p w:rsidR="00E802FB" w:rsidRPr="00E56BFF" w:rsidRDefault="00E802FB" w:rsidP="00E802FB">
      <w:pPr>
        <w:tabs>
          <w:tab w:val="left" w:pos="720"/>
          <w:tab w:val="left" w:pos="1440"/>
        </w:tabs>
        <w:spacing w:line="320" w:lineRule="exact"/>
        <w:jc w:val="both"/>
        <w:rPr>
          <w:rFonts w:ascii="Arial Narrow" w:hAnsi="Arial Narrow"/>
          <w:sz w:val="20"/>
          <w:szCs w:val="20"/>
        </w:rPr>
      </w:pP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61824" behindDoc="0" locked="0" layoutInCell="1" allowOverlap="1">
                <wp:simplePos x="0" y="0"/>
                <wp:positionH relativeFrom="column">
                  <wp:posOffset>202565</wp:posOffset>
                </wp:positionH>
                <wp:positionV relativeFrom="paragraph">
                  <wp:posOffset>34925</wp:posOffset>
                </wp:positionV>
                <wp:extent cx="5042535" cy="0"/>
                <wp:effectExtent l="12065" t="6350" r="12700" b="12700"/>
                <wp:wrapNone/>
                <wp:docPr id="33"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9"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2.75pt" to="413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2v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 xml:space="preserve">fractional distillation </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62848" behindDoc="0" locked="0" layoutInCell="1" allowOverlap="1">
                <wp:simplePos x="0" y="0"/>
                <wp:positionH relativeFrom="column">
                  <wp:posOffset>110490</wp:posOffset>
                </wp:positionH>
                <wp:positionV relativeFrom="paragraph">
                  <wp:posOffset>13335</wp:posOffset>
                </wp:positionV>
                <wp:extent cx="5139690" cy="396240"/>
                <wp:effectExtent l="0" t="3810" r="0" b="0"/>
                <wp:wrapNone/>
                <wp:docPr id="32"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D72" w:rsidRDefault="00925D72" w:rsidP="00925D72">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48" type="#_x0000_t202" style="position:absolute;left:0;text-align:left;margin-left:8.7pt;margin-top:1.05pt;width:404.7pt;height:3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" stroked="f">
                <v:textbox>
                  <w:txbxContent>
                    <w:p w:rsidR="00925D72" w:rsidRDefault="00925D72" w:rsidP="00925D72">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63872" behindDoc="0" locked="0" layoutInCell="1" allowOverlap="1">
                <wp:simplePos x="0" y="0"/>
                <wp:positionH relativeFrom="column">
                  <wp:posOffset>202565</wp:posOffset>
                </wp:positionH>
                <wp:positionV relativeFrom="paragraph">
                  <wp:posOffset>57785</wp:posOffset>
                </wp:positionV>
                <wp:extent cx="5042535" cy="0"/>
                <wp:effectExtent l="12065" t="10160" r="12700" b="8890"/>
                <wp:wrapNone/>
                <wp:docPr id="31"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2"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4.55pt" to="413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bubble caps</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64896" behindDoc="0" locked="0" layoutInCell="1" allowOverlap="1">
                <wp:simplePos x="0" y="0"/>
                <wp:positionH relativeFrom="column">
                  <wp:posOffset>110490</wp:posOffset>
                </wp:positionH>
                <wp:positionV relativeFrom="paragraph">
                  <wp:posOffset>28575</wp:posOffset>
                </wp:positionV>
                <wp:extent cx="5139690" cy="396240"/>
                <wp:effectExtent l="0" t="0" r="0" b="3810"/>
                <wp:wrapNone/>
                <wp:docPr id="30"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D72" w:rsidRDefault="00925D72" w:rsidP="00925D72">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49" type="#_x0000_t202" style="position:absolute;left:0;text-align:left;margin-left:8.7pt;margin-top:2.25pt;width:404.7pt;height:31.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" stroked="f">
                <v:textbox>
                  <w:txbxContent>
                    <w:p w:rsidR="00925D72" w:rsidRDefault="00925D72" w:rsidP="00925D72">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65920" behindDoc="0" locked="0" layoutInCell="1" allowOverlap="1">
                <wp:simplePos x="0" y="0"/>
                <wp:positionH relativeFrom="column">
                  <wp:posOffset>202565</wp:posOffset>
                </wp:positionH>
                <wp:positionV relativeFrom="paragraph">
                  <wp:posOffset>73025</wp:posOffset>
                </wp:positionV>
                <wp:extent cx="5042535" cy="0"/>
                <wp:effectExtent l="12065" t="6350" r="12700" b="12700"/>
                <wp:wrapNone/>
                <wp:docPr id="29"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5.75pt" to="413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condense</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66944" behindDoc="0" locked="0" layoutInCell="1" allowOverlap="1">
                <wp:simplePos x="0" y="0"/>
                <wp:positionH relativeFrom="column">
                  <wp:posOffset>110490</wp:posOffset>
                </wp:positionH>
                <wp:positionV relativeFrom="paragraph">
                  <wp:posOffset>51435</wp:posOffset>
                </wp:positionV>
                <wp:extent cx="5139690" cy="396240"/>
                <wp:effectExtent l="0" t="3810" r="0" b="0"/>
                <wp:wrapNone/>
                <wp:docPr id="28"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D72" w:rsidRDefault="00925D72" w:rsidP="00925D72">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50" type="#_x0000_t202" style="position:absolute;left:0;text-align:left;margin-left:8.7pt;margin-top:4.05pt;width:404.7pt;height:31.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" stroked="f">
                <v:textbox>
                  <w:txbxContent>
                    <w:p w:rsidR="00925D72" w:rsidRDefault="00925D72" w:rsidP="00925D72">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67968" behindDoc="0" locked="0" layoutInCell="1" allowOverlap="1">
                <wp:simplePos x="0" y="0"/>
                <wp:positionH relativeFrom="column">
                  <wp:posOffset>202565</wp:posOffset>
                </wp:positionH>
                <wp:positionV relativeFrom="paragraph">
                  <wp:posOffset>95885</wp:posOffset>
                </wp:positionV>
                <wp:extent cx="5042535" cy="0"/>
                <wp:effectExtent l="12065" t="10160" r="12700" b="8890"/>
                <wp:wrapNone/>
                <wp:docPr id="27"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7.55pt" to="413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petroleum gas</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68992" behindDoc="0" locked="0" layoutInCell="1" allowOverlap="1">
                <wp:simplePos x="0" y="0"/>
                <wp:positionH relativeFrom="column">
                  <wp:posOffset>110490</wp:posOffset>
                </wp:positionH>
                <wp:positionV relativeFrom="paragraph">
                  <wp:posOffset>13335</wp:posOffset>
                </wp:positionV>
                <wp:extent cx="5139690" cy="396240"/>
                <wp:effectExtent l="0" t="3810" r="0" b="0"/>
                <wp:wrapNone/>
                <wp:docPr id="26"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D72" w:rsidRDefault="00925D72" w:rsidP="00925D72">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 o:spid="_x0000_s1051" type="#_x0000_t202" style="position:absolute;left:0;text-align:left;margin-left:8.7pt;margin-top:1.05pt;width:404.7pt;height:31.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" stroked="f">
                <v:textbox>
                  <w:txbxContent>
                    <w:p w:rsidR="00925D72" w:rsidRDefault="00925D72" w:rsidP="00925D72">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70016" behindDoc="0" locked="0" layoutInCell="1" allowOverlap="1">
                <wp:simplePos x="0" y="0"/>
                <wp:positionH relativeFrom="column">
                  <wp:posOffset>202565</wp:posOffset>
                </wp:positionH>
                <wp:positionV relativeFrom="paragraph">
                  <wp:posOffset>57785</wp:posOffset>
                </wp:positionV>
                <wp:extent cx="5042535" cy="0"/>
                <wp:effectExtent l="12065" t="10160" r="12700" b="8890"/>
                <wp:wrapNone/>
                <wp:docPr id="25"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1"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4.55pt" to="413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gasoline</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71040" behindDoc="0" locked="0" layoutInCell="1" allowOverlap="1">
                <wp:simplePos x="0" y="0"/>
                <wp:positionH relativeFrom="column">
                  <wp:posOffset>110490</wp:posOffset>
                </wp:positionH>
                <wp:positionV relativeFrom="paragraph">
                  <wp:posOffset>28575</wp:posOffset>
                </wp:positionV>
                <wp:extent cx="5139690" cy="396240"/>
                <wp:effectExtent l="0" t="0" r="0" b="3810"/>
                <wp:wrapNone/>
                <wp:docPr id="24"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D72" w:rsidRDefault="00925D72" w:rsidP="00925D72">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3" o:spid="_x0000_s1052" type="#_x0000_t202" style="position:absolute;left:0;text-align:left;margin-left:8.7pt;margin-top:2.25pt;width:404.7pt;height:31.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" stroked="f">
                <v:textbox>
                  <w:txbxContent>
                    <w:p w:rsidR="00925D72" w:rsidRDefault="00925D72" w:rsidP="00925D72">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72064" behindDoc="0" locked="0" layoutInCell="1" allowOverlap="1">
                <wp:simplePos x="0" y="0"/>
                <wp:positionH relativeFrom="column">
                  <wp:posOffset>202565</wp:posOffset>
                </wp:positionH>
                <wp:positionV relativeFrom="paragraph">
                  <wp:posOffset>73025</wp:posOffset>
                </wp:positionV>
                <wp:extent cx="5042535" cy="0"/>
                <wp:effectExtent l="12065" t="6350" r="12700" b="12700"/>
                <wp:wrapNone/>
                <wp:docPr id="23"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5.75pt" to="413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kerosene</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73088" behindDoc="0" locked="0" layoutInCell="1" allowOverlap="1">
                <wp:simplePos x="0" y="0"/>
                <wp:positionH relativeFrom="column">
                  <wp:posOffset>110490</wp:posOffset>
                </wp:positionH>
                <wp:positionV relativeFrom="paragraph">
                  <wp:posOffset>51435</wp:posOffset>
                </wp:positionV>
                <wp:extent cx="5139690" cy="396240"/>
                <wp:effectExtent l="0" t="3810" r="0" b="0"/>
                <wp:wrapNone/>
                <wp:docPr id="22"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D72" w:rsidRDefault="00925D72" w:rsidP="00925D72">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 o:spid="_x0000_s1053" type="#_x0000_t202" style="position:absolute;left:0;text-align:left;margin-left:8.7pt;margin-top:4.05pt;width:404.7pt;height:31.2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" stroked="f">
                <v:textbox>
                  <w:txbxContent>
                    <w:p w:rsidR="00925D72" w:rsidRDefault="00925D72" w:rsidP="00925D72">
                      <w:pPr>
                        <w:spacing w:line="360" w:lineRule="auto"/>
                        <w:rPr>
                          <w:sz w:val="20"/>
                          <w:szCs w:val="20"/>
                        </w:rPr>
                      </w:pPr>
                    </w:p>
                  </w:txbxContent>
                </v:textbox>
              </v:shape>
            </w:pict>
          </mc:Fallback>
        </mc:AlternateContent>
      </w:r>
    </w:p>
    <w:p w:rsidR="00E802FB"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74112" behindDoc="0" locked="0" layoutInCell="1" allowOverlap="1">
                <wp:simplePos x="0" y="0"/>
                <wp:positionH relativeFrom="column">
                  <wp:posOffset>202565</wp:posOffset>
                </wp:positionH>
                <wp:positionV relativeFrom="paragraph">
                  <wp:posOffset>95885</wp:posOffset>
                </wp:positionV>
                <wp:extent cx="5042535" cy="0"/>
                <wp:effectExtent l="12065" t="10160" r="12700" b="8890"/>
                <wp:wrapNone/>
                <wp:docPr id="21"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7.55pt" to="413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TkFg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"/>
            </w:pict>
          </mc:Fallback>
        </mc:AlternateContent>
      </w:r>
    </w:p>
    <w:p w:rsidR="00E56BFF" w:rsidRDefault="00E56BFF" w:rsidP="00E802FB">
      <w:pPr>
        <w:tabs>
          <w:tab w:val="left" w:pos="720"/>
          <w:tab w:val="left" w:pos="1440"/>
        </w:tabs>
        <w:spacing w:line="320" w:lineRule="exact"/>
        <w:jc w:val="both"/>
        <w:rPr>
          <w:rFonts w:ascii="Arial Narrow" w:hAnsi="Arial Narrow"/>
          <w:sz w:val="20"/>
          <w:szCs w:val="20"/>
        </w:rPr>
      </w:pPr>
    </w:p>
    <w:p w:rsidR="00E56BFF" w:rsidRPr="00E56BFF" w:rsidRDefault="00E56BFF" w:rsidP="00E802FB">
      <w:pPr>
        <w:tabs>
          <w:tab w:val="left" w:pos="720"/>
          <w:tab w:val="left" w:pos="1440"/>
        </w:tabs>
        <w:spacing w:line="320" w:lineRule="exact"/>
        <w:jc w:val="both"/>
        <w:rPr>
          <w:rFonts w:ascii="Arial Narrow" w:hAnsi="Arial Narrow"/>
          <w:sz w:val="20"/>
          <w:szCs w:val="20"/>
        </w:rPr>
      </w:pPr>
      <w:r>
        <w:rPr>
          <w:rFonts w:ascii="Arial Narrow" w:hAnsi="Arial Narrow"/>
          <w:sz w:val="20"/>
          <w:szCs w:val="20"/>
        </w:rPr>
        <w:br w:type="page"/>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diesel</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31104" behindDoc="0" locked="0" layoutInCell="1" allowOverlap="1">
                <wp:simplePos x="0" y="0"/>
                <wp:positionH relativeFrom="column">
                  <wp:posOffset>110490</wp:posOffset>
                </wp:positionH>
                <wp:positionV relativeFrom="paragraph">
                  <wp:posOffset>51435</wp:posOffset>
                </wp:positionV>
                <wp:extent cx="5139690" cy="396240"/>
                <wp:effectExtent l="0" t="3810" r="0" b="0"/>
                <wp:wrapNone/>
                <wp:docPr id="20"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54" type="#_x0000_t202" style="position:absolute;left:0;text-align:left;margin-left:8.7pt;margin-top:4.05pt;width:404.7pt;height:31.2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" stroked="f">
                <v:textbox>
                  <w:txbxContent>
                    <w:p w:rsidR="00E56BFF" w:rsidRDefault="00E56BFF" w:rsidP="00E56BFF">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32128" behindDoc="0" locked="0" layoutInCell="1" allowOverlap="1">
                <wp:simplePos x="0" y="0"/>
                <wp:positionH relativeFrom="column">
                  <wp:posOffset>202565</wp:posOffset>
                </wp:positionH>
                <wp:positionV relativeFrom="paragraph">
                  <wp:posOffset>95885</wp:posOffset>
                </wp:positionV>
                <wp:extent cx="5042535" cy="0"/>
                <wp:effectExtent l="12065" t="10160" r="12700" b="8890"/>
                <wp:wrapNone/>
                <wp:docPr id="19"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7.55pt" to="413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fuel oil</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33152" behindDoc="0" locked="0" layoutInCell="1" allowOverlap="1">
                <wp:simplePos x="0" y="0"/>
                <wp:positionH relativeFrom="column">
                  <wp:posOffset>110490</wp:posOffset>
                </wp:positionH>
                <wp:positionV relativeFrom="paragraph">
                  <wp:posOffset>13335</wp:posOffset>
                </wp:positionV>
                <wp:extent cx="5139690" cy="396240"/>
                <wp:effectExtent l="0" t="3810" r="0" b="0"/>
                <wp:wrapNone/>
                <wp:docPr id="1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55" type="#_x0000_t202" style="position:absolute;left:0;text-align:left;margin-left:8.7pt;margin-top:1.05pt;width:404.7pt;height:31.2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" stroked="f">
                <v:textbox>
                  <w:txbxContent>
                    <w:p w:rsidR="00E56BFF" w:rsidRDefault="00E56BFF" w:rsidP="00E56BFF">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34176" behindDoc="0" locked="0" layoutInCell="1" allowOverlap="1">
                <wp:simplePos x="0" y="0"/>
                <wp:positionH relativeFrom="column">
                  <wp:posOffset>202565</wp:posOffset>
                </wp:positionH>
                <wp:positionV relativeFrom="paragraph">
                  <wp:posOffset>57785</wp:posOffset>
                </wp:positionV>
                <wp:extent cx="5042535" cy="0"/>
                <wp:effectExtent l="12065" t="10160" r="12700" b="8890"/>
                <wp:wrapNone/>
                <wp:docPr id="17"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4.55pt" to="413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asphalt</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43392" behindDoc="0" locked="0" layoutInCell="1" allowOverlap="1">
                <wp:simplePos x="0" y="0"/>
                <wp:positionH relativeFrom="column">
                  <wp:posOffset>114300</wp:posOffset>
                </wp:positionH>
                <wp:positionV relativeFrom="paragraph">
                  <wp:posOffset>28575</wp:posOffset>
                </wp:positionV>
                <wp:extent cx="5139690" cy="396240"/>
                <wp:effectExtent l="0" t="0" r="3810" b="3810"/>
                <wp:wrapNone/>
                <wp:docPr id="16"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56" type="#_x0000_t202" style="position:absolute;left:0;text-align:left;margin-left:9pt;margin-top:2.25pt;width:404.7pt;height:31.2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" stroked="f">
                <v:textbox>
                  <w:txbxContent>
                    <w:p w:rsidR="00E56BFF" w:rsidRDefault="00E56BFF" w:rsidP="00E56BFF">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44416" behindDoc="0" locked="0" layoutInCell="1" allowOverlap="1">
                <wp:simplePos x="0" y="0"/>
                <wp:positionH relativeFrom="column">
                  <wp:posOffset>206375</wp:posOffset>
                </wp:positionH>
                <wp:positionV relativeFrom="paragraph">
                  <wp:posOffset>73025</wp:posOffset>
                </wp:positionV>
                <wp:extent cx="5042535" cy="0"/>
                <wp:effectExtent l="6350" t="6350" r="8890" b="12700"/>
                <wp:wrapNone/>
                <wp:docPr id="15"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2"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5pt,5.75pt" to="413.3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cracking</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41344" behindDoc="0" locked="0" layoutInCell="1" allowOverlap="1">
                <wp:simplePos x="0" y="0"/>
                <wp:positionH relativeFrom="column">
                  <wp:posOffset>114300</wp:posOffset>
                </wp:positionH>
                <wp:positionV relativeFrom="paragraph">
                  <wp:posOffset>51435</wp:posOffset>
                </wp:positionV>
                <wp:extent cx="5139690" cy="396240"/>
                <wp:effectExtent l="0" t="3810" r="3810" b="0"/>
                <wp:wrapNone/>
                <wp:docPr id="1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57" type="#_x0000_t202" style="position:absolute;left:0;text-align:left;margin-left:9pt;margin-top:4.05pt;width:404.7pt;height:31.2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" stroked="f">
                <v:textbox>
                  <w:txbxContent>
                    <w:p w:rsidR="00E56BFF" w:rsidRDefault="00E56BFF" w:rsidP="00E56BFF">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42368" behindDoc="0" locked="0" layoutInCell="1" allowOverlap="1">
                <wp:simplePos x="0" y="0"/>
                <wp:positionH relativeFrom="column">
                  <wp:posOffset>206375</wp:posOffset>
                </wp:positionH>
                <wp:positionV relativeFrom="paragraph">
                  <wp:posOffset>95885</wp:posOffset>
                </wp:positionV>
                <wp:extent cx="5042535" cy="0"/>
                <wp:effectExtent l="6350" t="10160" r="8890" b="8890"/>
                <wp:wrapNone/>
                <wp:docPr id="13"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5pt,7.55pt" to="413.3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ARW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catalyst</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39296" behindDoc="0" locked="0" layoutInCell="1" allowOverlap="1">
                <wp:simplePos x="0" y="0"/>
                <wp:positionH relativeFrom="column">
                  <wp:posOffset>114300</wp:posOffset>
                </wp:positionH>
                <wp:positionV relativeFrom="paragraph">
                  <wp:posOffset>13335</wp:posOffset>
                </wp:positionV>
                <wp:extent cx="5139690" cy="396240"/>
                <wp:effectExtent l="0" t="3810" r="3810" b="0"/>
                <wp:wrapNone/>
                <wp:docPr id="12"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58" type="#_x0000_t202" style="position:absolute;left:0;text-align:left;margin-left:9pt;margin-top:1.05pt;width:404.7pt;height:31.2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" stroked="f">
                <v:textbox>
                  <w:txbxContent>
                    <w:p w:rsidR="00E56BFF" w:rsidRDefault="00E56BFF" w:rsidP="00E56BFF">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40320" behindDoc="0" locked="0" layoutInCell="1" allowOverlap="1">
                <wp:simplePos x="0" y="0"/>
                <wp:positionH relativeFrom="column">
                  <wp:posOffset>206375</wp:posOffset>
                </wp:positionH>
                <wp:positionV relativeFrom="paragraph">
                  <wp:posOffset>57785</wp:posOffset>
                </wp:positionV>
                <wp:extent cx="5042535" cy="0"/>
                <wp:effectExtent l="6350" t="10160" r="8890" b="8890"/>
                <wp:wrapNone/>
                <wp:docPr id="11"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5pt,4.55pt" to="413.3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GQW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"/>
            </w:pict>
          </mc:Fallback>
        </mc:AlternateContent>
      </w:r>
    </w:p>
    <w:p w:rsidR="00E802FB" w:rsidRPr="00E56BFF" w:rsidRDefault="00E802FB"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r w:rsidRPr="00E56BFF">
        <w:rPr>
          <w:rFonts w:ascii="Arial Narrow" w:hAnsi="Arial Narrow"/>
          <w:sz w:val="20"/>
          <w:szCs w:val="20"/>
        </w:rPr>
        <w:t>thermal</w: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37248" behindDoc="0" locked="0" layoutInCell="1" allowOverlap="1">
                <wp:simplePos x="0" y="0"/>
                <wp:positionH relativeFrom="column">
                  <wp:posOffset>114300</wp:posOffset>
                </wp:positionH>
                <wp:positionV relativeFrom="paragraph">
                  <wp:posOffset>28575</wp:posOffset>
                </wp:positionV>
                <wp:extent cx="5139690" cy="396240"/>
                <wp:effectExtent l="0" t="0" r="3810" b="3810"/>
                <wp:wrapNone/>
                <wp:docPr id="10"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59" type="#_x0000_t202" style="position:absolute;left:0;text-align:left;margin-left:9pt;margin-top:2.25pt;width:404.7pt;height:31.2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" stroked="f">
                <v:textbox>
                  <w:txbxContent>
                    <w:p w:rsidR="00E56BFF" w:rsidRDefault="00E56BFF" w:rsidP="00E56BFF">
                      <w:pPr>
                        <w:spacing w:line="360" w:lineRule="auto"/>
                        <w:rPr>
                          <w:sz w:val="20"/>
                          <w:szCs w:val="20"/>
                        </w:rPr>
                      </w:pPr>
                    </w:p>
                  </w:txbxContent>
                </v:textbox>
              </v:shape>
            </w:pict>
          </mc:Fallback>
        </mc:AlternateContent>
      </w: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38272" behindDoc="0" locked="0" layoutInCell="1" allowOverlap="1">
                <wp:simplePos x="0" y="0"/>
                <wp:positionH relativeFrom="column">
                  <wp:posOffset>206375</wp:posOffset>
                </wp:positionH>
                <wp:positionV relativeFrom="paragraph">
                  <wp:posOffset>73025</wp:posOffset>
                </wp:positionV>
                <wp:extent cx="5042535" cy="0"/>
                <wp:effectExtent l="6350" t="6350" r="8890" b="12700"/>
                <wp:wrapNone/>
                <wp:docPr id="9"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5pt,5.75pt" to="413.3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Q4H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"/>
            </w:pict>
          </mc:Fallback>
        </mc:AlternateContent>
      </w:r>
    </w:p>
    <w:p w:rsidR="00E802FB" w:rsidRPr="00E56BFF" w:rsidRDefault="008901B9" w:rsidP="008968C5">
      <w:pPr>
        <w:numPr>
          <w:ilvl w:val="0"/>
          <w:numId w:val="29"/>
        </w:numPr>
        <w:tabs>
          <w:tab w:val="clear" w:pos="720"/>
          <w:tab w:val="num" w:pos="0"/>
          <w:tab w:val="num" w:pos="360"/>
          <w:tab w:val="left" w:pos="1440"/>
        </w:tabs>
        <w:spacing w:line="320" w:lineRule="exact"/>
        <w:ind w:left="360"/>
        <w:jc w:val="both"/>
        <w:rPr>
          <w:rFonts w:ascii="Arial Narrow" w:hAnsi="Arial Narrow"/>
          <w:sz w:val="20"/>
          <w:szCs w:val="20"/>
        </w:rPr>
      </w:pPr>
      <w:ins w:id="3" w:author="Rebeka Leigh Sommers" w:date="2007-03-15T11:41:00Z">
        <w:r>
          <w:rPr>
            <w:rFonts w:ascii="Arial Narrow" w:hAnsi="Arial Narrow"/>
            <w:noProof/>
            <w:sz w:val="20"/>
            <w:szCs w:val="20"/>
            <w:lang w:eastAsia="en-AU"/>
          </w:rPr>
          <mc:AlternateContent>
            <mc:Choice Requires="wps">
              <w:drawing>
                <wp:anchor distT="0" distB="0" distL="114300" distR="114300" simplePos="0" relativeHeight="251635200" behindDoc="0" locked="0" layoutInCell="1" allowOverlap="1">
                  <wp:simplePos x="0" y="0"/>
                  <wp:positionH relativeFrom="column">
                    <wp:posOffset>110490</wp:posOffset>
                  </wp:positionH>
                  <wp:positionV relativeFrom="paragraph">
                    <wp:posOffset>193675</wp:posOffset>
                  </wp:positionV>
                  <wp:extent cx="5139690" cy="396240"/>
                  <wp:effectExtent l="0" t="3175" r="0" b="635"/>
                  <wp:wrapNone/>
                  <wp:docPr id="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BFF" w:rsidRDefault="00E56BFF" w:rsidP="00E56BFF">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60" type="#_x0000_t202" style="position:absolute;left:0;text-align:left;margin-left:8.7pt;margin-top:15.25pt;width:404.7pt;height:31.2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" stroked="f">
                  <v:textbox>
                    <w:txbxContent>
                      <w:p w:rsidR="00E56BFF" w:rsidRDefault="00E56BFF" w:rsidP="00E56BFF">
                        <w:pPr>
                          <w:spacing w:line="360" w:lineRule="auto"/>
                          <w:rPr>
                            <w:sz w:val="20"/>
                            <w:szCs w:val="20"/>
                          </w:rPr>
                        </w:pPr>
                      </w:p>
                    </w:txbxContent>
                  </v:textbox>
                </v:shape>
              </w:pict>
            </mc:Fallback>
          </mc:AlternateContent>
        </w:r>
      </w:ins>
      <w:r w:rsidR="00E802FB" w:rsidRPr="00E56BFF">
        <w:rPr>
          <w:rFonts w:ascii="Arial Narrow" w:hAnsi="Arial Narrow"/>
          <w:sz w:val="20"/>
          <w:szCs w:val="20"/>
        </w:rPr>
        <w:t>reforming</w:t>
      </w:r>
    </w:p>
    <w:p w:rsidR="00E802FB" w:rsidRPr="00E56BFF" w:rsidRDefault="00E802FB" w:rsidP="00E802FB">
      <w:pPr>
        <w:tabs>
          <w:tab w:val="left" w:pos="720"/>
          <w:tab w:val="left" w:pos="1440"/>
        </w:tabs>
        <w:spacing w:line="320" w:lineRule="exact"/>
        <w:jc w:val="both"/>
        <w:rPr>
          <w:rFonts w:ascii="Arial Narrow" w:hAnsi="Arial Narrow"/>
          <w:sz w:val="20"/>
          <w:szCs w:val="20"/>
        </w:rPr>
      </w:pPr>
    </w:p>
    <w:p w:rsidR="00E802FB" w:rsidRPr="00E56BFF" w:rsidRDefault="008901B9" w:rsidP="00E802FB">
      <w:pPr>
        <w:tabs>
          <w:tab w:val="left" w:pos="720"/>
          <w:tab w:val="left" w:pos="1440"/>
        </w:tabs>
        <w:spacing w:line="320" w:lineRule="exact"/>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36224" behindDoc="0" locked="0" layoutInCell="1" allowOverlap="1">
                <wp:simplePos x="0" y="0"/>
                <wp:positionH relativeFrom="column">
                  <wp:posOffset>202565</wp:posOffset>
                </wp:positionH>
                <wp:positionV relativeFrom="paragraph">
                  <wp:posOffset>34925</wp:posOffset>
                </wp:positionV>
                <wp:extent cx="5042535" cy="0"/>
                <wp:effectExtent l="12065" t="6350" r="12700" b="12700"/>
                <wp:wrapNone/>
                <wp:docPr id="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2.75pt" to="413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"/>
            </w:pict>
          </mc:Fallback>
        </mc:AlternateContent>
      </w:r>
    </w:p>
    <w:p w:rsidR="00E802FB" w:rsidRPr="00E56BFF" w:rsidRDefault="00E802FB" w:rsidP="008968C5">
      <w:pPr>
        <w:numPr>
          <w:ilvl w:val="0"/>
          <w:numId w:val="29"/>
        </w:numPr>
        <w:tabs>
          <w:tab w:val="clear" w:pos="720"/>
          <w:tab w:val="num" w:pos="0"/>
          <w:tab w:val="num" w:pos="360"/>
        </w:tabs>
        <w:ind w:left="360"/>
        <w:jc w:val="both"/>
        <w:rPr>
          <w:rFonts w:ascii="Arial Narrow" w:hAnsi="Arial Narrow"/>
          <w:sz w:val="20"/>
          <w:szCs w:val="20"/>
        </w:rPr>
      </w:pPr>
      <w:r w:rsidRPr="00E56BFF">
        <w:rPr>
          <w:rFonts w:ascii="Arial Narrow" w:hAnsi="Arial Narrow"/>
          <w:sz w:val="20"/>
          <w:szCs w:val="20"/>
        </w:rPr>
        <w:t>branched chain</w:t>
      </w:r>
    </w:p>
    <w:p w:rsidR="00E802FB" w:rsidRPr="00E56BFF" w:rsidRDefault="008901B9" w:rsidP="00E802FB">
      <w:pPr>
        <w:tabs>
          <w:tab w:val="left" w:pos="720"/>
        </w:tabs>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46464" behindDoc="0" locked="0" layoutInCell="1" allowOverlap="1">
                <wp:simplePos x="0" y="0"/>
                <wp:positionH relativeFrom="column">
                  <wp:posOffset>114300</wp:posOffset>
                </wp:positionH>
                <wp:positionV relativeFrom="paragraph">
                  <wp:posOffset>9525</wp:posOffset>
                </wp:positionV>
                <wp:extent cx="5139690" cy="396240"/>
                <wp:effectExtent l="0" t="0" r="3810" b="3810"/>
                <wp:wrapNone/>
                <wp:docPr id="6"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662D" w:rsidRDefault="00CB662D" w:rsidP="00CB662D">
                            <w:pPr>
                              <w:spacing w:line="360" w:lineRule="auto"/>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61" type="#_x0000_t202" style="position:absolute;left:0;text-align:left;margin-left:9pt;margin-top:.75pt;width:404.7pt;height:31.2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" stroked="f">
                <v:textbox>
                  <w:txbxContent>
                    <w:p w:rsidR="00CB662D" w:rsidRDefault="00CB662D" w:rsidP="00CB662D">
                      <w:pPr>
                        <w:spacing w:line="360" w:lineRule="auto"/>
                        <w:rPr>
                          <w:sz w:val="20"/>
                          <w:szCs w:val="20"/>
                        </w:rPr>
                      </w:pPr>
                    </w:p>
                  </w:txbxContent>
                </v:textbox>
              </v:shape>
            </w:pict>
          </mc:Fallback>
        </mc:AlternateContent>
      </w:r>
    </w:p>
    <w:p w:rsidR="00E802FB" w:rsidRDefault="008901B9" w:rsidP="00E802FB">
      <w:pPr>
        <w:tabs>
          <w:tab w:val="left" w:pos="720"/>
        </w:tabs>
        <w:jc w:val="both"/>
        <w:rPr>
          <w:rFonts w:ascii="Arial Narrow" w:hAnsi="Arial Narrow"/>
          <w:sz w:val="20"/>
          <w:szCs w:val="20"/>
        </w:rPr>
      </w:pPr>
      <w:r>
        <w:rPr>
          <w:rFonts w:ascii="Arial Narrow" w:hAnsi="Arial Narrow"/>
          <w:noProof/>
          <w:sz w:val="20"/>
          <w:szCs w:val="20"/>
          <w:lang w:eastAsia="en-AU"/>
        </w:rPr>
        <mc:AlternateContent>
          <mc:Choice Requires="wps">
            <w:drawing>
              <wp:anchor distT="0" distB="0" distL="114300" distR="114300" simplePos="0" relativeHeight="251647488" behindDoc="0" locked="0" layoutInCell="1" allowOverlap="1">
                <wp:simplePos x="0" y="0"/>
                <wp:positionH relativeFrom="column">
                  <wp:posOffset>206375</wp:posOffset>
                </wp:positionH>
                <wp:positionV relativeFrom="paragraph">
                  <wp:posOffset>111760</wp:posOffset>
                </wp:positionV>
                <wp:extent cx="5042535" cy="0"/>
                <wp:effectExtent l="6350" t="6985" r="8890" b="12065"/>
                <wp:wrapNone/>
                <wp:docPr id="5"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2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5pt,8.8pt" to="413.3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lwdFAIAACk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"/>
            </w:pict>
          </mc:Fallback>
        </mc:AlternateContent>
      </w:r>
    </w:p>
    <w:p w:rsidR="00CB662D" w:rsidRPr="00E56BFF" w:rsidRDefault="00CB662D" w:rsidP="00E802FB">
      <w:pPr>
        <w:tabs>
          <w:tab w:val="left" w:pos="720"/>
        </w:tabs>
        <w:jc w:val="both"/>
        <w:rPr>
          <w:rFonts w:ascii="Arial Narrow" w:hAnsi="Arial Narrow"/>
          <w:sz w:val="20"/>
          <w:szCs w:val="20"/>
        </w:rPr>
      </w:pPr>
    </w:p>
    <w:p w:rsidR="00E802FB" w:rsidRPr="008968C5" w:rsidRDefault="00E802FB" w:rsidP="008968C5">
      <w:pPr>
        <w:numPr>
          <w:ilvl w:val="0"/>
          <w:numId w:val="29"/>
        </w:numPr>
        <w:tabs>
          <w:tab w:val="clear" w:pos="720"/>
          <w:tab w:val="num" w:pos="360"/>
        </w:tabs>
        <w:ind w:left="360"/>
        <w:jc w:val="both"/>
        <w:rPr>
          <w:rFonts w:ascii="Arial Narrow" w:hAnsi="Arial Narrow"/>
          <w:sz w:val="20"/>
          <w:szCs w:val="20"/>
        </w:rPr>
      </w:pPr>
      <w:r w:rsidRPr="00E56BFF">
        <w:rPr>
          <w:rFonts w:ascii="Arial Narrow" w:hAnsi="Arial Narrow"/>
          <w:sz w:val="20"/>
          <w:szCs w:val="20"/>
        </w:rPr>
        <w:t>by-product</w:t>
      </w:r>
    </w:p>
    <w:p w:rsidR="00FB5860" w:rsidRPr="00E56BFF" w:rsidRDefault="008901B9" w:rsidP="008968C5">
      <w:pPr>
        <w:tabs>
          <w:tab w:val="num" w:pos="360"/>
        </w:tabs>
        <w:jc w:val="both"/>
        <w:rPr>
          <w:rFonts w:ascii="Arial Narrow" w:hAnsi="Arial Narrow"/>
          <w:sz w:val="20"/>
          <w:szCs w:val="20"/>
        </w:rPr>
      </w:pPr>
      <w:r>
        <w:rPr>
          <w:rFonts w:ascii="Arial Narrow" w:hAnsi="Arial Narrow"/>
          <w:noProof/>
          <w:sz w:val="20"/>
          <w:szCs w:val="20"/>
          <w:lang w:eastAsia="en-AU"/>
        </w:rPr>
        <mc:AlternateContent>
          <mc:Choice Requires="wpg">
            <w:drawing>
              <wp:anchor distT="0" distB="0" distL="114300" distR="114300" simplePos="0" relativeHeight="251645440" behindDoc="0" locked="0" layoutInCell="1" allowOverlap="1">
                <wp:simplePos x="0" y="0"/>
                <wp:positionH relativeFrom="column">
                  <wp:posOffset>114300</wp:posOffset>
                </wp:positionH>
                <wp:positionV relativeFrom="paragraph">
                  <wp:posOffset>52070</wp:posOffset>
                </wp:positionV>
                <wp:extent cx="5139690" cy="396240"/>
                <wp:effectExtent l="0" t="4445" r="3810" b="0"/>
                <wp:wrapNone/>
                <wp:docPr id="1"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9690" cy="396240"/>
                          <a:chOff x="1977" y="10080"/>
                          <a:chExt cx="8094" cy="624"/>
                        </a:xfrm>
                      </wpg:grpSpPr>
                      <wps:wsp>
                        <wps:cNvPr id="2" name="Text Box 74"/>
                        <wps:cNvSpPr txBox="1">
                          <a:spLocks noChangeArrowheads="1"/>
                        </wps:cNvSpPr>
                        <wps:spPr bwMode="auto">
                          <a:xfrm>
                            <a:off x="1977" y="10080"/>
                            <a:ext cx="8094" cy="6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662D" w:rsidRDefault="00CB662D" w:rsidP="00CB662D">
                              <w:pPr>
                                <w:spacing w:line="360" w:lineRule="auto"/>
                                <w:rPr>
                                  <w:sz w:val="20"/>
                                  <w:szCs w:val="20"/>
                                </w:rPr>
                              </w:pPr>
                            </w:p>
                          </w:txbxContent>
                        </wps:txbx>
                        <wps:bodyPr rot="0" vert="horz" wrap="square" lIns="91440" tIns="45720" rIns="91440" bIns="45720" anchor="t" anchorCtr="0" upright="1">
                          <a:noAutofit/>
                        </wps:bodyPr>
                      </wps:wsp>
                      <wps:wsp>
                        <wps:cNvPr id="4" name="Line 75"/>
                        <wps:cNvCnPr/>
                        <wps:spPr bwMode="auto">
                          <a:xfrm>
                            <a:off x="2122" y="10471"/>
                            <a:ext cx="79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3" o:spid="_x0000_s1062" style="position:absolute;left:0;text-align:left;margin-left:9pt;margin-top:4.1pt;width:404.7pt;height:31.2pt;z-index:251645440" coordorigin="1977,10080" coordsize="8094,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">
                <v:shape id="Text Box 74" o:spid="_x0000_s1063" type="#_x0000_t202" style="position:absolute;left:1977;top:10080;width:8094;height: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CB662D" w:rsidRDefault="00CB662D" w:rsidP="00CB662D">
                        <w:pPr>
                          <w:spacing w:line="360" w:lineRule="auto"/>
                          <w:rPr>
                            <w:sz w:val="20"/>
                            <w:szCs w:val="20"/>
                          </w:rPr>
                        </w:pPr>
                      </w:p>
                    </w:txbxContent>
                  </v:textbox>
                </v:shape>
                <v:line id="Line 75" o:spid="_x0000_s1064" style="position:absolute;visibility:visible;mso-wrap-style:square" from="2122,10471" to="10063,10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group>
            </w:pict>
          </mc:Fallback>
        </mc:AlternateContent>
      </w:r>
    </w:p>
    <w:p w:rsidR="00E802FB" w:rsidRPr="00E56BFF" w:rsidRDefault="00E802FB" w:rsidP="007275E1">
      <w:pPr>
        <w:jc w:val="both"/>
        <w:rPr>
          <w:rFonts w:ascii="Arial Narrow" w:hAnsi="Arial Narrow"/>
          <w:sz w:val="20"/>
          <w:szCs w:val="20"/>
        </w:rPr>
      </w:pPr>
    </w:p>
    <w:p w:rsidR="00FB5860" w:rsidRPr="00E56BFF" w:rsidRDefault="00FB5860" w:rsidP="007275E1">
      <w:pPr>
        <w:jc w:val="both"/>
        <w:rPr>
          <w:rFonts w:ascii="Arial Narrow" w:hAnsi="Arial Narrow"/>
          <w:sz w:val="20"/>
          <w:szCs w:val="20"/>
        </w:rPr>
      </w:pPr>
    </w:p>
    <w:p w:rsidR="00E802FB" w:rsidRDefault="00E802FB" w:rsidP="007275E1">
      <w:pPr>
        <w:jc w:val="both"/>
        <w:rPr>
          <w:rFonts w:ascii="Arial Narrow" w:hAnsi="Arial Narrow"/>
          <w:sz w:val="20"/>
          <w:szCs w:val="20"/>
        </w:rPr>
      </w:pPr>
      <w:bookmarkStart w:id="4" w:name="_GoBack"/>
      <w:bookmarkEnd w:id="4"/>
    </w:p>
    <w:sectPr w:rsidR="00E802FB" w:rsidSect="001826CC">
      <w:headerReference w:type="default" r:id="rId8"/>
      <w:footerReference w:type="default" r:id="rId9"/>
      <w:type w:val="continuous"/>
      <w:pgSz w:w="11907" w:h="16840" w:code="9"/>
      <w:pgMar w:top="1440" w:right="1797" w:bottom="1440" w:left="1797" w:header="709" w:footer="709" w:gutter="0"/>
      <w:cols w:space="708" w:equalWidth="0">
        <w:col w:w="8313"/>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726" w:rsidRDefault="00215726">
      <w:r>
        <w:separator/>
      </w:r>
    </w:p>
  </w:endnote>
  <w:endnote w:type="continuationSeparator" w:id="0">
    <w:p w:rsidR="00215726" w:rsidRDefault="00215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0FB" w:rsidRDefault="006860FB" w:rsidP="00C0511E">
    <w:pPr>
      <w:pStyle w:val="Footer"/>
      <w:tabs>
        <w:tab w:val="left" w:pos="3240"/>
      </w:tabs>
      <w:jc w:val="center"/>
      <w:rPr>
        <w:rFonts w:ascii="Arial Narrow" w:hAnsi="Arial Narrow"/>
        <w:sz w:val="20"/>
        <w:szCs w:val="20"/>
      </w:rPr>
    </w:pPr>
    <w:r w:rsidRPr="00C0511E">
      <w:rPr>
        <w:rFonts w:ascii="Arial Narrow" w:hAnsi="Arial Narrow"/>
        <w:sz w:val="20"/>
        <w:szCs w:val="20"/>
      </w:rPr>
      <w:t xml:space="preserve">- </w:t>
    </w:r>
    <w:r w:rsidRPr="00C0511E">
      <w:rPr>
        <w:rFonts w:ascii="Arial Narrow" w:hAnsi="Arial Narrow"/>
        <w:sz w:val="20"/>
        <w:szCs w:val="20"/>
      </w:rPr>
      <w:fldChar w:fldCharType="begin"/>
    </w:r>
    <w:r w:rsidRPr="00C0511E">
      <w:rPr>
        <w:rFonts w:ascii="Arial Narrow" w:hAnsi="Arial Narrow"/>
        <w:sz w:val="20"/>
        <w:szCs w:val="20"/>
      </w:rPr>
      <w:instrText xml:space="preserve"> PAGE </w:instrText>
    </w:r>
    <w:r>
      <w:rPr>
        <w:rFonts w:ascii="Arial Narrow" w:hAnsi="Arial Narrow"/>
        <w:sz w:val="20"/>
        <w:szCs w:val="20"/>
      </w:rPr>
      <w:fldChar w:fldCharType="separate"/>
    </w:r>
    <w:r w:rsidR="008901B9">
      <w:rPr>
        <w:rFonts w:ascii="Arial Narrow" w:hAnsi="Arial Narrow"/>
        <w:noProof/>
        <w:sz w:val="20"/>
        <w:szCs w:val="20"/>
      </w:rPr>
      <w:t>2</w:t>
    </w:r>
    <w:r w:rsidRPr="00C0511E">
      <w:rPr>
        <w:rFonts w:ascii="Arial Narrow" w:hAnsi="Arial Narrow"/>
        <w:sz w:val="20"/>
        <w:szCs w:val="20"/>
      </w:rPr>
      <w:fldChar w:fldCharType="end"/>
    </w:r>
    <w:r w:rsidRPr="00C0511E">
      <w:rPr>
        <w:rFonts w:ascii="Arial Narrow" w:hAnsi="Arial Narrow"/>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726" w:rsidRDefault="00215726">
      <w:r>
        <w:separator/>
      </w:r>
    </w:p>
  </w:footnote>
  <w:footnote w:type="continuationSeparator" w:id="0">
    <w:p w:rsidR="00215726" w:rsidRDefault="00215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0FB" w:rsidRPr="002A184B" w:rsidRDefault="008901B9" w:rsidP="00C0511E">
    <w:pPr>
      <w:pStyle w:val="Header"/>
      <w:jc w:val="right"/>
      <w:rPr>
        <w:rFonts w:ascii="Arial Narrow" w:hAnsi="Arial Narrow"/>
        <w:b/>
      </w:rPr>
    </w:pPr>
    <w:r>
      <w:rPr>
        <w:rFonts w:ascii="Arial Narrow" w:hAnsi="Arial Narrow"/>
        <w:b/>
        <w:noProof/>
        <w:lang w:eastAsia="en-AU"/>
      </w:rPr>
      <w:drawing>
        <wp:anchor distT="0" distB="0" distL="114300" distR="114300" simplePos="0" relativeHeight="251657728" behindDoc="0" locked="0" layoutInCell="1" allowOverlap="1">
          <wp:simplePos x="0" y="0"/>
          <wp:positionH relativeFrom="column">
            <wp:posOffset>-1905</wp:posOffset>
          </wp:positionH>
          <wp:positionV relativeFrom="paragraph">
            <wp:posOffset>6985</wp:posOffset>
          </wp:positionV>
          <wp:extent cx="1097915" cy="442595"/>
          <wp:effectExtent l="0" t="0" r="698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915" cy="442595"/>
                  </a:xfrm>
                  <a:prstGeom prst="rect">
                    <a:avLst/>
                  </a:prstGeom>
                  <a:noFill/>
                  <a:ln>
                    <a:noFill/>
                  </a:ln>
                </pic:spPr>
              </pic:pic>
            </a:graphicData>
          </a:graphic>
          <wp14:sizeRelH relativeFrom="page">
            <wp14:pctWidth>0</wp14:pctWidth>
          </wp14:sizeRelH>
          <wp14:sizeRelV relativeFrom="page">
            <wp14:pctHeight>0</wp14:pctHeight>
          </wp14:sizeRelV>
        </wp:anchor>
      </w:drawing>
    </w:r>
    <w:r w:rsidR="006860FB">
      <w:rPr>
        <w:rFonts w:ascii="Arial Narrow" w:hAnsi="Arial Narrow"/>
        <w:b/>
        <w:noProof/>
        <w:lang w:val="en-US"/>
      </w:rPr>
      <w:t>Petroleum and Oil Refining</w:t>
    </w:r>
  </w:p>
  <w:p w:rsidR="006860FB" w:rsidRDefault="006860FB" w:rsidP="00C0511E">
    <w:pPr>
      <w:pStyle w:val="Header"/>
      <w:jc w:val="right"/>
      <w:rPr>
        <w:rFonts w:ascii="Arial Narrow" w:hAnsi="Arial Narrow"/>
      </w:rPr>
    </w:pPr>
  </w:p>
  <w:p w:rsidR="006860FB" w:rsidRDefault="006860FB" w:rsidP="00C0511E">
    <w:pPr>
      <w:pStyle w:val="Header"/>
      <w:jc w:val="right"/>
      <w:rPr>
        <w:rFonts w:ascii="Arial Narrow" w:hAnsi="Arial Narrow"/>
      </w:rPr>
    </w:pPr>
  </w:p>
  <w:p w:rsidR="008968C5" w:rsidRPr="00C0511E" w:rsidRDefault="008968C5" w:rsidP="00C0511E">
    <w:pPr>
      <w:pStyle w:val="Header"/>
      <w:jc w:val="right"/>
      <w:rPr>
        <w:rFonts w:ascii="Arial Narrow" w:hAnsi="Arial Narro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64CEC"/>
    <w:multiLevelType w:val="multilevel"/>
    <w:tmpl w:val="A66AA9CE"/>
    <w:lvl w:ilvl="0">
      <w:start w:val="1"/>
      <w:numFmt w:val="bullet"/>
      <w:lvlText w:val=""/>
      <w:lvlJc w:val="left"/>
      <w:pPr>
        <w:tabs>
          <w:tab w:val="num" w:pos="360"/>
        </w:tabs>
        <w:ind w:left="360" w:hanging="360"/>
      </w:pPr>
      <w:rPr>
        <w:rFonts w:ascii="Symbol" w:hAnsi="Symbol" w:hint="default"/>
        <w:color w:val="339966"/>
        <w:sz w:val="28"/>
        <w:szCs w:val="28"/>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nsid w:val="08170B5B"/>
    <w:multiLevelType w:val="hybridMultilevel"/>
    <w:tmpl w:val="A66AA9CE"/>
    <w:lvl w:ilvl="0" w:tplc="7D140AB2">
      <w:start w:val="1"/>
      <w:numFmt w:val="bullet"/>
      <w:lvlText w:val=""/>
      <w:lvlJc w:val="left"/>
      <w:pPr>
        <w:tabs>
          <w:tab w:val="num" w:pos="360"/>
        </w:tabs>
        <w:ind w:left="360" w:hanging="360"/>
      </w:pPr>
      <w:rPr>
        <w:rFonts w:ascii="Symbol" w:hAnsi="Symbol" w:hint="default"/>
        <w:color w:val="339966"/>
        <w:sz w:val="28"/>
        <w:szCs w:val="28"/>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A91055D"/>
    <w:multiLevelType w:val="multilevel"/>
    <w:tmpl w:val="F0D607E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C716C5A"/>
    <w:multiLevelType w:val="hybridMultilevel"/>
    <w:tmpl w:val="B35A29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CF42B3A"/>
    <w:multiLevelType w:val="hybridMultilevel"/>
    <w:tmpl w:val="320C6950"/>
    <w:lvl w:ilvl="0" w:tplc="9C88A2E2">
      <w:start w:val="1"/>
      <w:numFmt w:val="decimal"/>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871422"/>
    <w:multiLevelType w:val="hybridMultilevel"/>
    <w:tmpl w:val="4C8E5E70"/>
    <w:lvl w:ilvl="0" w:tplc="0409000F">
      <w:start w:val="1"/>
      <w:numFmt w:val="decimal"/>
      <w:lvlText w:val="%1."/>
      <w:lvlJc w:val="left"/>
      <w:pPr>
        <w:tabs>
          <w:tab w:val="num" w:pos="360"/>
        </w:tabs>
        <w:ind w:left="360" w:hanging="360"/>
      </w:pPr>
    </w:lvl>
    <w:lvl w:ilvl="1" w:tplc="E514E866">
      <w:start w:val="6"/>
      <w:numFmt w:val="decimal"/>
      <w:lvlText w:val="%2."/>
      <w:lvlJc w:val="left"/>
      <w:pPr>
        <w:tabs>
          <w:tab w:val="num" w:pos="1077"/>
        </w:tabs>
        <w:ind w:left="1077" w:hanging="357"/>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1C734CF"/>
    <w:multiLevelType w:val="multilevel"/>
    <w:tmpl w:val="7C8A490E"/>
    <w:lvl w:ilvl="0">
      <w:start w:val="1"/>
      <w:numFmt w:val="bullet"/>
      <w:lvlText w:val=""/>
      <w:lvlJc w:val="left"/>
      <w:pPr>
        <w:tabs>
          <w:tab w:val="num" w:pos="720"/>
        </w:tabs>
        <w:ind w:left="720" w:hanging="360"/>
      </w:pPr>
      <w:rPr>
        <w:rFonts w:ascii="Wingdings" w:hAnsi="Wingdings" w:hint="default"/>
        <w:color w:val="339966"/>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2643C01"/>
    <w:multiLevelType w:val="hybridMultilevel"/>
    <w:tmpl w:val="7ABAB9DE"/>
    <w:lvl w:ilvl="0" w:tplc="F26EFFA0">
      <w:start w:val="7"/>
      <w:numFmt w:val="decimal"/>
      <w:lvlText w:val="%1."/>
      <w:lvlJc w:val="left"/>
      <w:pPr>
        <w:tabs>
          <w:tab w:val="num" w:pos="357"/>
        </w:tabs>
        <w:ind w:left="357" w:hanging="357"/>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
    <w:nsid w:val="188D1D34"/>
    <w:multiLevelType w:val="hybridMultilevel"/>
    <w:tmpl w:val="075CC9E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FC62E57"/>
    <w:multiLevelType w:val="hybridMultilevel"/>
    <w:tmpl w:val="EB547522"/>
    <w:lvl w:ilvl="0" w:tplc="7D140AB2">
      <w:start w:val="1"/>
      <w:numFmt w:val="bullet"/>
      <w:lvlText w:val=""/>
      <w:lvlJc w:val="left"/>
      <w:pPr>
        <w:tabs>
          <w:tab w:val="num" w:pos="360"/>
        </w:tabs>
        <w:ind w:left="360" w:hanging="360"/>
      </w:pPr>
      <w:rPr>
        <w:rFonts w:ascii="Symbol" w:hAnsi="Symbol" w:hint="default"/>
        <w:color w:val="339966"/>
        <w:sz w:val="28"/>
        <w:szCs w:val="28"/>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4F92DE0"/>
    <w:multiLevelType w:val="hybridMultilevel"/>
    <w:tmpl w:val="617403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266B16A4"/>
    <w:multiLevelType w:val="hybridMultilevel"/>
    <w:tmpl w:val="568464BC"/>
    <w:lvl w:ilvl="0" w:tplc="FDF4FC1C">
      <w:start w:val="1"/>
      <w:numFmt w:val="bullet"/>
      <w:lvlText w:val=""/>
      <w:lvlJc w:val="left"/>
      <w:pPr>
        <w:tabs>
          <w:tab w:val="num" w:pos="720"/>
        </w:tabs>
        <w:ind w:left="720" w:hanging="360"/>
      </w:pPr>
      <w:rPr>
        <w:rFonts w:ascii="Symbol" w:hAnsi="Symbol" w:hint="default"/>
        <w:color w:val="00000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8906309"/>
    <w:multiLevelType w:val="hybridMultilevel"/>
    <w:tmpl w:val="568C9400"/>
    <w:lvl w:ilvl="0" w:tplc="C3D67C8C">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F062C60"/>
    <w:multiLevelType w:val="hybridMultilevel"/>
    <w:tmpl w:val="10FCF882"/>
    <w:lvl w:ilvl="0" w:tplc="9C88A2E2">
      <w:start w:val="1"/>
      <w:numFmt w:val="decimal"/>
      <w:lvlText w:val="%1."/>
      <w:lvlJc w:val="left"/>
      <w:pPr>
        <w:tabs>
          <w:tab w:val="num" w:pos="357"/>
        </w:tabs>
        <w:ind w:left="357" w:hanging="357"/>
      </w:pPr>
      <w:rPr>
        <w:rFonts w:hint="default"/>
      </w:rPr>
    </w:lvl>
    <w:lvl w:ilvl="1" w:tplc="CD1AF652">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1BB0312"/>
    <w:multiLevelType w:val="hybridMultilevel"/>
    <w:tmpl w:val="F950FA84"/>
    <w:lvl w:ilvl="0" w:tplc="371CBF98">
      <w:start w:val="1"/>
      <w:numFmt w:val="decimal"/>
      <w:lvlText w:val="%1."/>
      <w:lvlJc w:val="left"/>
      <w:pPr>
        <w:tabs>
          <w:tab w:val="num" w:pos="357"/>
        </w:tabs>
        <w:ind w:left="357" w:hanging="357"/>
      </w:pPr>
      <w:rPr>
        <w:rFonts w:hint="default"/>
        <w:color w:val="000000"/>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21D3917"/>
    <w:multiLevelType w:val="hybridMultilevel"/>
    <w:tmpl w:val="7EE21A52"/>
    <w:lvl w:ilvl="0" w:tplc="24AC5B86">
      <w:start w:val="1"/>
      <w:numFmt w:val="lowerLetter"/>
      <w:lvlText w:val="%1)"/>
      <w:lvlJc w:val="left"/>
      <w:pPr>
        <w:tabs>
          <w:tab w:val="num" w:pos="720"/>
        </w:tabs>
        <w:ind w:left="720" w:hanging="360"/>
      </w:pPr>
      <w:rPr>
        <w:b w:val="0"/>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3722611E"/>
    <w:multiLevelType w:val="multilevel"/>
    <w:tmpl w:val="EA405D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2A1385"/>
    <w:multiLevelType w:val="hybridMultilevel"/>
    <w:tmpl w:val="F7A40FDA"/>
    <w:lvl w:ilvl="0" w:tplc="CD1AF65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B5C65B8"/>
    <w:multiLevelType w:val="multilevel"/>
    <w:tmpl w:val="2CE49DB0"/>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32C26E0"/>
    <w:multiLevelType w:val="multilevel"/>
    <w:tmpl w:val="7EE21A52"/>
    <w:lvl w:ilvl="0">
      <w:start w:val="1"/>
      <w:numFmt w:val="lowerLetter"/>
      <w:lvlText w:val="%1)"/>
      <w:lvlJc w:val="left"/>
      <w:pPr>
        <w:tabs>
          <w:tab w:val="num" w:pos="720"/>
        </w:tabs>
        <w:ind w:left="72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43E49A1"/>
    <w:multiLevelType w:val="hybridMultilevel"/>
    <w:tmpl w:val="F0D607E4"/>
    <w:lvl w:ilvl="0" w:tplc="29EA7466">
      <w:start w:val="1"/>
      <w:numFmt w:val="decimal"/>
      <w:lvlText w:val="%1."/>
      <w:lvlJc w:val="left"/>
      <w:pPr>
        <w:tabs>
          <w:tab w:val="num" w:pos="720"/>
        </w:tabs>
        <w:ind w:left="72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58CD0026"/>
    <w:multiLevelType w:val="hybridMultilevel"/>
    <w:tmpl w:val="A1ACB8DC"/>
    <w:lvl w:ilvl="0" w:tplc="BF8AA37A">
      <w:start w:val="1"/>
      <w:numFmt w:val="bullet"/>
      <w:lvlText w:val=""/>
      <w:lvlJc w:val="left"/>
      <w:pPr>
        <w:tabs>
          <w:tab w:val="num" w:pos="646"/>
        </w:tabs>
        <w:ind w:left="646" w:hanging="28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C491A6C"/>
    <w:multiLevelType w:val="hybridMultilevel"/>
    <w:tmpl w:val="E0801D74"/>
    <w:lvl w:ilvl="0" w:tplc="64441002">
      <w:start w:val="6"/>
      <w:numFmt w:val="decimal"/>
      <w:lvlText w:val="%1"/>
      <w:lvlJc w:val="left"/>
      <w:pPr>
        <w:tabs>
          <w:tab w:val="num" w:pos="360"/>
        </w:tabs>
        <w:ind w:left="360" w:hanging="360"/>
      </w:pPr>
      <w:rPr>
        <w:rFont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B63093A"/>
    <w:multiLevelType w:val="hybridMultilevel"/>
    <w:tmpl w:val="71C65A2C"/>
    <w:lvl w:ilvl="0" w:tplc="834A31BE">
      <w:numFmt w:val="bullet"/>
      <w:lvlText w:val=""/>
      <w:lvlJc w:val="left"/>
      <w:pPr>
        <w:tabs>
          <w:tab w:val="num" w:pos="360"/>
        </w:tabs>
        <w:ind w:left="360" w:hanging="360"/>
      </w:pPr>
      <w:rPr>
        <w:rFonts w:ascii="Symbol" w:eastAsia="Times New Roman" w:hAnsi="Symbo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6B6843EA"/>
    <w:multiLevelType w:val="hybridMultilevel"/>
    <w:tmpl w:val="8E90BAE0"/>
    <w:lvl w:ilvl="0" w:tplc="972AA358">
      <w:start w:val="1"/>
      <w:numFmt w:val="decimal"/>
      <w:lvlText w:val="%1."/>
      <w:lvlJc w:val="left"/>
      <w:pPr>
        <w:tabs>
          <w:tab w:val="num" w:pos="720"/>
        </w:tabs>
        <w:ind w:left="720" w:hanging="360"/>
      </w:pPr>
      <w:rPr>
        <w:b w:val="0"/>
        <w:i w:val="0"/>
      </w:rPr>
    </w:lvl>
    <w:lvl w:ilvl="1" w:tplc="5CAA389A">
      <w:start w:val="37"/>
      <w:numFmt w:val="decimal"/>
      <w:lvlText w:val="%2"/>
      <w:lvlJc w:val="left"/>
      <w:pPr>
        <w:tabs>
          <w:tab w:val="num" w:pos="1620"/>
        </w:tabs>
        <w:ind w:left="1620" w:hanging="54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6BEA4EF7"/>
    <w:multiLevelType w:val="hybridMultilevel"/>
    <w:tmpl w:val="286AF0CE"/>
    <w:lvl w:ilvl="0" w:tplc="B1325E2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42A3EBB"/>
    <w:multiLevelType w:val="hybridMultilevel"/>
    <w:tmpl w:val="ACE8E65E"/>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7BEC5532"/>
    <w:multiLevelType w:val="hybridMultilevel"/>
    <w:tmpl w:val="019297BA"/>
    <w:lvl w:ilvl="0" w:tplc="C3D67C8C">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EA31333"/>
    <w:multiLevelType w:val="hybridMultilevel"/>
    <w:tmpl w:val="7C8A490E"/>
    <w:lvl w:ilvl="0" w:tplc="0409000B">
      <w:start w:val="1"/>
      <w:numFmt w:val="bullet"/>
      <w:lvlText w:val=""/>
      <w:lvlJc w:val="left"/>
      <w:pPr>
        <w:tabs>
          <w:tab w:val="num" w:pos="720"/>
        </w:tabs>
        <w:ind w:left="720" w:hanging="360"/>
      </w:pPr>
      <w:rPr>
        <w:rFonts w:ascii="Wingdings" w:hAnsi="Wingdings" w:hint="default"/>
        <w:color w:val="339966"/>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0"/>
  </w:num>
  <w:num w:numId="3">
    <w:abstractNumId w:val="8"/>
  </w:num>
  <w:num w:numId="4">
    <w:abstractNumId w:val="5"/>
  </w:num>
  <w:num w:numId="5">
    <w:abstractNumId w:val="7"/>
  </w:num>
  <w:num w:numId="6">
    <w:abstractNumId w:val="17"/>
  </w:num>
  <w:num w:numId="7">
    <w:abstractNumId w:val="3"/>
  </w:num>
  <w:num w:numId="8">
    <w:abstractNumId w:val="4"/>
  </w:num>
  <w:num w:numId="9">
    <w:abstractNumId w:val="9"/>
  </w:num>
  <w:num w:numId="10">
    <w:abstractNumId w:val="28"/>
  </w:num>
  <w:num w:numId="11">
    <w:abstractNumId w:val="1"/>
  </w:num>
  <w:num w:numId="12">
    <w:abstractNumId w:val="0"/>
  </w:num>
  <w:num w:numId="13">
    <w:abstractNumId w:val="14"/>
  </w:num>
  <w:num w:numId="14">
    <w:abstractNumId w:val="6"/>
  </w:num>
  <w:num w:numId="15">
    <w:abstractNumId w:val="11"/>
  </w:num>
  <w:num w:numId="16">
    <w:abstractNumId w:val="13"/>
  </w:num>
  <w:num w:numId="17">
    <w:abstractNumId w:val="27"/>
  </w:num>
  <w:num w:numId="18">
    <w:abstractNumId w:val="20"/>
  </w:num>
  <w:num w:numId="19">
    <w:abstractNumId w:val="2"/>
  </w:num>
  <w:num w:numId="20">
    <w:abstractNumId w:val="26"/>
  </w:num>
  <w:num w:numId="21">
    <w:abstractNumId w:val="15"/>
  </w:num>
  <w:num w:numId="22">
    <w:abstractNumId w:val="16"/>
  </w:num>
  <w:num w:numId="23">
    <w:abstractNumId w:val="25"/>
  </w:num>
  <w:num w:numId="24">
    <w:abstractNumId w:val="22"/>
  </w:num>
  <w:num w:numId="25">
    <w:abstractNumId w:val="24"/>
  </w:num>
  <w:num w:numId="26">
    <w:abstractNumId w:val="23"/>
  </w:num>
  <w:num w:numId="27">
    <w:abstractNumId w:val="18"/>
  </w:num>
  <w:num w:numId="28">
    <w:abstractNumId w:val="19"/>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46C"/>
    <w:rsid w:val="000023F3"/>
    <w:rsid w:val="0005451F"/>
    <w:rsid w:val="000674BC"/>
    <w:rsid w:val="000C6D5A"/>
    <w:rsid w:val="000D20E3"/>
    <w:rsid w:val="000D72BC"/>
    <w:rsid w:val="000E281F"/>
    <w:rsid w:val="00100AEF"/>
    <w:rsid w:val="001206D5"/>
    <w:rsid w:val="001348BA"/>
    <w:rsid w:val="00146A37"/>
    <w:rsid w:val="001470EA"/>
    <w:rsid w:val="00153A53"/>
    <w:rsid w:val="001635EF"/>
    <w:rsid w:val="00166C8D"/>
    <w:rsid w:val="001826CC"/>
    <w:rsid w:val="001C4774"/>
    <w:rsid w:val="001F26D7"/>
    <w:rsid w:val="00210AA9"/>
    <w:rsid w:val="00215726"/>
    <w:rsid w:val="002313F7"/>
    <w:rsid w:val="00283E37"/>
    <w:rsid w:val="00293AB6"/>
    <w:rsid w:val="002A184B"/>
    <w:rsid w:val="002A7064"/>
    <w:rsid w:val="002C001A"/>
    <w:rsid w:val="002D74FC"/>
    <w:rsid w:val="0031075E"/>
    <w:rsid w:val="00334FEF"/>
    <w:rsid w:val="00346CA5"/>
    <w:rsid w:val="0035573F"/>
    <w:rsid w:val="00366AA3"/>
    <w:rsid w:val="003700F8"/>
    <w:rsid w:val="003B3B35"/>
    <w:rsid w:val="003D58C0"/>
    <w:rsid w:val="003E73DD"/>
    <w:rsid w:val="003E7ECE"/>
    <w:rsid w:val="003F04E8"/>
    <w:rsid w:val="0040530F"/>
    <w:rsid w:val="00441117"/>
    <w:rsid w:val="00445DF0"/>
    <w:rsid w:val="005113FC"/>
    <w:rsid w:val="00514077"/>
    <w:rsid w:val="00530B53"/>
    <w:rsid w:val="00537631"/>
    <w:rsid w:val="005433AD"/>
    <w:rsid w:val="00545740"/>
    <w:rsid w:val="00565F81"/>
    <w:rsid w:val="00571389"/>
    <w:rsid w:val="005857EC"/>
    <w:rsid w:val="005E64E6"/>
    <w:rsid w:val="005E7BA4"/>
    <w:rsid w:val="00631284"/>
    <w:rsid w:val="006510B0"/>
    <w:rsid w:val="0065595F"/>
    <w:rsid w:val="006737E5"/>
    <w:rsid w:val="00685A91"/>
    <w:rsid w:val="006860FB"/>
    <w:rsid w:val="006A0ED6"/>
    <w:rsid w:val="006B126F"/>
    <w:rsid w:val="006B3B49"/>
    <w:rsid w:val="006F6CBE"/>
    <w:rsid w:val="007170DE"/>
    <w:rsid w:val="00720A51"/>
    <w:rsid w:val="007275E1"/>
    <w:rsid w:val="00746F2D"/>
    <w:rsid w:val="00750C4F"/>
    <w:rsid w:val="00771053"/>
    <w:rsid w:val="00780164"/>
    <w:rsid w:val="007B0BAA"/>
    <w:rsid w:val="007B2669"/>
    <w:rsid w:val="00852679"/>
    <w:rsid w:val="0085575D"/>
    <w:rsid w:val="0086434B"/>
    <w:rsid w:val="00883F4B"/>
    <w:rsid w:val="008901B9"/>
    <w:rsid w:val="008968C5"/>
    <w:rsid w:val="008B13F1"/>
    <w:rsid w:val="008D0F0A"/>
    <w:rsid w:val="008F0CBB"/>
    <w:rsid w:val="008F1DFB"/>
    <w:rsid w:val="00925D72"/>
    <w:rsid w:val="00951474"/>
    <w:rsid w:val="0095726A"/>
    <w:rsid w:val="00961840"/>
    <w:rsid w:val="009832BB"/>
    <w:rsid w:val="00987A6C"/>
    <w:rsid w:val="009B50C3"/>
    <w:rsid w:val="009E0031"/>
    <w:rsid w:val="009F1462"/>
    <w:rsid w:val="00A10548"/>
    <w:rsid w:val="00A124FD"/>
    <w:rsid w:val="00A42722"/>
    <w:rsid w:val="00A4760A"/>
    <w:rsid w:val="00A658A9"/>
    <w:rsid w:val="00A808A6"/>
    <w:rsid w:val="00AB3210"/>
    <w:rsid w:val="00AE1BE3"/>
    <w:rsid w:val="00AF0A32"/>
    <w:rsid w:val="00AF5D0C"/>
    <w:rsid w:val="00B039C2"/>
    <w:rsid w:val="00B40595"/>
    <w:rsid w:val="00B407C2"/>
    <w:rsid w:val="00B51C49"/>
    <w:rsid w:val="00B5281E"/>
    <w:rsid w:val="00B75C23"/>
    <w:rsid w:val="00BA644A"/>
    <w:rsid w:val="00BC2D6D"/>
    <w:rsid w:val="00BC4919"/>
    <w:rsid w:val="00BD42F0"/>
    <w:rsid w:val="00BE5CE5"/>
    <w:rsid w:val="00C0511E"/>
    <w:rsid w:val="00C26C5F"/>
    <w:rsid w:val="00C618B0"/>
    <w:rsid w:val="00C94040"/>
    <w:rsid w:val="00CB662D"/>
    <w:rsid w:val="00CE746C"/>
    <w:rsid w:val="00D03D5C"/>
    <w:rsid w:val="00D03E6A"/>
    <w:rsid w:val="00D05AF0"/>
    <w:rsid w:val="00D21FE8"/>
    <w:rsid w:val="00D37550"/>
    <w:rsid w:val="00D427D0"/>
    <w:rsid w:val="00D72628"/>
    <w:rsid w:val="00D77416"/>
    <w:rsid w:val="00D83E4E"/>
    <w:rsid w:val="00D84769"/>
    <w:rsid w:val="00DA1F5C"/>
    <w:rsid w:val="00DB1F5A"/>
    <w:rsid w:val="00DC7E9F"/>
    <w:rsid w:val="00E02366"/>
    <w:rsid w:val="00E0417F"/>
    <w:rsid w:val="00E45480"/>
    <w:rsid w:val="00E56BFF"/>
    <w:rsid w:val="00E802FB"/>
    <w:rsid w:val="00E82E18"/>
    <w:rsid w:val="00E862AE"/>
    <w:rsid w:val="00EC7E66"/>
    <w:rsid w:val="00F0073B"/>
    <w:rsid w:val="00F15967"/>
    <w:rsid w:val="00F21ABF"/>
    <w:rsid w:val="00F420A0"/>
    <w:rsid w:val="00F52332"/>
    <w:rsid w:val="00F642FC"/>
    <w:rsid w:val="00FB5860"/>
    <w:rsid w:val="00FB5883"/>
    <w:rsid w:val="00FC73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rsid w:val="00D42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Footer">
    <w:name w:val="footer"/>
    <w:basedOn w:val="Normal"/>
    <w:rsid w:val="002A7064"/>
    <w:pPr>
      <w:tabs>
        <w:tab w:val="center" w:pos="4320"/>
        <w:tab w:val="right" w:pos="8640"/>
      </w:tabs>
    </w:pPr>
  </w:style>
  <w:style w:type="character" w:styleId="PageNumber">
    <w:name w:val="page number"/>
    <w:basedOn w:val="DefaultParagraphFont"/>
    <w:rsid w:val="002A7064"/>
  </w:style>
  <w:style w:type="paragraph" w:styleId="Header">
    <w:name w:val="header"/>
    <w:basedOn w:val="Normal"/>
    <w:rsid w:val="002A7064"/>
    <w:pPr>
      <w:tabs>
        <w:tab w:val="center" w:pos="4320"/>
        <w:tab w:val="right" w:pos="8640"/>
      </w:tabs>
    </w:pPr>
  </w:style>
  <w:style w:type="table" w:styleId="TableGrid">
    <w:name w:val="Table Grid"/>
    <w:basedOn w:val="TableNormal"/>
    <w:rsid w:val="00D05A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366AA3"/>
    <w:pPr>
      <w:ind w:left="720"/>
    </w:pPr>
  </w:style>
  <w:style w:type="paragraph" w:styleId="BalloonText">
    <w:name w:val="Balloon Text"/>
    <w:basedOn w:val="Normal"/>
    <w:semiHidden/>
    <w:rsid w:val="00AB3210"/>
    <w:rPr>
      <w:rFonts w:ascii="Tahoma" w:hAnsi="Tahoma" w:cs="Tahoma"/>
      <w:sz w:val="16"/>
      <w:szCs w:val="16"/>
    </w:rPr>
  </w:style>
  <w:style w:type="character" w:styleId="Hyperlink">
    <w:name w:val="Hyperlink"/>
    <w:basedOn w:val="DefaultParagraphFont"/>
    <w:rsid w:val="00D03D5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rsid w:val="00D42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Footer">
    <w:name w:val="footer"/>
    <w:basedOn w:val="Normal"/>
    <w:rsid w:val="002A7064"/>
    <w:pPr>
      <w:tabs>
        <w:tab w:val="center" w:pos="4320"/>
        <w:tab w:val="right" w:pos="8640"/>
      </w:tabs>
    </w:pPr>
  </w:style>
  <w:style w:type="character" w:styleId="PageNumber">
    <w:name w:val="page number"/>
    <w:basedOn w:val="DefaultParagraphFont"/>
    <w:rsid w:val="002A7064"/>
  </w:style>
  <w:style w:type="paragraph" w:styleId="Header">
    <w:name w:val="header"/>
    <w:basedOn w:val="Normal"/>
    <w:rsid w:val="002A7064"/>
    <w:pPr>
      <w:tabs>
        <w:tab w:val="center" w:pos="4320"/>
        <w:tab w:val="right" w:pos="8640"/>
      </w:tabs>
    </w:pPr>
  </w:style>
  <w:style w:type="table" w:styleId="TableGrid">
    <w:name w:val="Table Grid"/>
    <w:basedOn w:val="TableNormal"/>
    <w:rsid w:val="00D05A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366AA3"/>
    <w:pPr>
      <w:ind w:left="720"/>
    </w:pPr>
  </w:style>
  <w:style w:type="paragraph" w:styleId="BalloonText">
    <w:name w:val="Balloon Text"/>
    <w:basedOn w:val="Normal"/>
    <w:semiHidden/>
    <w:rsid w:val="00AB3210"/>
    <w:rPr>
      <w:rFonts w:ascii="Tahoma" w:hAnsi="Tahoma" w:cs="Tahoma"/>
      <w:sz w:val="16"/>
      <w:szCs w:val="16"/>
    </w:rPr>
  </w:style>
  <w:style w:type="character" w:styleId="Hyperlink">
    <w:name w:val="Hyperlink"/>
    <w:basedOn w:val="DefaultParagraphFont"/>
    <w:rsid w:val="00D03D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157</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LOGO</vt:lpstr>
    </vt:vector>
  </TitlesOfParts>
  <Company>vea</Company>
  <LinksUpToDate>false</LinksUpToDate>
  <CharactersWithSpaces>1052</CharactersWithSpaces>
  <SharedDoc>false</SharedDoc>
  <HLinks>
    <vt:vector size="48" baseType="variant">
      <vt:variant>
        <vt:i4>5898337</vt:i4>
      </vt:variant>
      <vt:variant>
        <vt:i4>21</vt:i4>
      </vt:variant>
      <vt:variant>
        <vt:i4>0</vt:i4>
      </vt:variant>
      <vt:variant>
        <vt:i4>5</vt:i4>
      </vt:variant>
      <vt:variant>
        <vt:lpwstr>http://www.eia.doe.gov/kids/energyfacts/sources/non_renewable/oil.html</vt:lpwstr>
      </vt:variant>
      <vt:variant>
        <vt:lpwstr/>
      </vt:variant>
      <vt:variant>
        <vt:i4>3538981</vt:i4>
      </vt:variant>
      <vt:variant>
        <vt:i4>18</vt:i4>
      </vt:variant>
      <vt:variant>
        <vt:i4>0</vt:i4>
      </vt:variant>
      <vt:variant>
        <vt:i4>5</vt:i4>
      </vt:variant>
      <vt:variant>
        <vt:lpwstr>http://www.elmhurst.edu/~chm/onlcourse/chm110/outlines/distill.html</vt:lpwstr>
      </vt:variant>
      <vt:variant>
        <vt:lpwstr/>
      </vt:variant>
      <vt:variant>
        <vt:i4>6291496</vt:i4>
      </vt:variant>
      <vt:variant>
        <vt:i4>15</vt:i4>
      </vt:variant>
      <vt:variant>
        <vt:i4>0</vt:i4>
      </vt:variant>
      <vt:variant>
        <vt:i4>5</vt:i4>
      </vt:variant>
      <vt:variant>
        <vt:lpwstr>http://www.answers.com/topic/oil-refinery-1</vt:lpwstr>
      </vt:variant>
      <vt:variant>
        <vt:lpwstr/>
      </vt:variant>
      <vt:variant>
        <vt:i4>2555928</vt:i4>
      </vt:variant>
      <vt:variant>
        <vt:i4>12</vt:i4>
      </vt:variant>
      <vt:variant>
        <vt:i4>0</vt:i4>
      </vt:variant>
      <vt:variant>
        <vt:i4>5</vt:i4>
      </vt:variant>
      <vt:variant>
        <vt:lpwstr>http://www.osha.gov/dts/osta/otm/otm_iv/otm_iv_2.html</vt:lpwstr>
      </vt:variant>
      <vt:variant>
        <vt:lpwstr/>
      </vt:variant>
      <vt:variant>
        <vt:i4>1245211</vt:i4>
      </vt:variant>
      <vt:variant>
        <vt:i4>9</vt:i4>
      </vt:variant>
      <vt:variant>
        <vt:i4>0</vt:i4>
      </vt:variant>
      <vt:variant>
        <vt:i4>5</vt:i4>
      </vt:variant>
      <vt:variant>
        <vt:lpwstr>http://www.howstuffworks.com/oil-refining.htm</vt:lpwstr>
      </vt:variant>
      <vt:variant>
        <vt:lpwstr/>
      </vt:variant>
      <vt:variant>
        <vt:i4>8126523</vt:i4>
      </vt:variant>
      <vt:variant>
        <vt:i4>6</vt:i4>
      </vt:variant>
      <vt:variant>
        <vt:i4>0</vt:i4>
      </vt:variant>
      <vt:variant>
        <vt:i4>5</vt:i4>
      </vt:variant>
      <vt:variant>
        <vt:lpwstr>http://en.wikipedia.org/wiki/Petroleum</vt:lpwstr>
      </vt:variant>
      <vt:variant>
        <vt:lpwstr/>
      </vt:variant>
      <vt:variant>
        <vt:i4>1048692</vt:i4>
      </vt:variant>
      <vt:variant>
        <vt:i4>3</vt:i4>
      </vt:variant>
      <vt:variant>
        <vt:i4>0</vt:i4>
      </vt:variant>
      <vt:variant>
        <vt:i4>5</vt:i4>
      </vt:variant>
      <vt:variant>
        <vt:lpwstr>mailto:customerservice@classroomvideo.com.au</vt:lpwstr>
      </vt:variant>
      <vt:variant>
        <vt:lpwstr/>
      </vt:variant>
      <vt:variant>
        <vt:i4>5111872</vt:i4>
      </vt:variant>
      <vt:variant>
        <vt:i4>0</vt:i4>
      </vt:variant>
      <vt:variant>
        <vt:i4>0</vt:i4>
      </vt:variant>
      <vt:variant>
        <vt:i4>5</vt:i4>
      </vt:variant>
      <vt:variant>
        <vt:lpwstr>http://www.classroomvideo.com.au/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dc:title>
  <dc:creator>Rhonni Sasaki</dc:creator>
  <cp:lastModifiedBy>Rhonni Sasaki</cp:lastModifiedBy>
  <cp:revision>1</cp:revision>
  <cp:lastPrinted>2011-10-14T01:12:00Z</cp:lastPrinted>
  <dcterms:created xsi:type="dcterms:W3CDTF">2011-10-14T01:10:00Z</dcterms:created>
  <dcterms:modified xsi:type="dcterms:W3CDTF">2011-10-14T01:16:00Z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-1267100586</vt:i4>
  </property>
  <property fmtid="{D5CDD505-2E9C-101B-9397-08002B2CF9AE}" pid="3" name="_EmailSubject">
    <vt:lpwstr>CLV teacher notes</vt:lpwstr>
  </property>
  <property fmtid="{D5CDD505-2E9C-101B-9397-08002B2CF9AE}" pid="4" name="_AuthorEmail">
    <vt:lpwstr>carenc@vea.com.au</vt:lpwstr>
  </property>
  <property fmtid="{D5CDD505-2E9C-101B-9397-08002B2CF9AE}" pid="5" name="_AuthorEmailDisplayName">
    <vt:lpwstr>Caren Cramer</vt:lpwstr>
  </property>
  <property fmtid="{D5CDD505-2E9C-101B-9397-08002B2CF9AE}" pid="6" name="_PreviousAdHocReviewCycleID">
    <vt:i4>1454072044</vt:i4>
  </property>
  <property fmtid="{D5CDD505-2E9C-101B-9397-08002B2CF9AE}" pid="7" name="_ReviewingToolsShownOnce">
    <vt:lpwstr/>
  </property>
</Properties>
</file>